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7E07A" w14:textId="6A0F78ED" w:rsidR="00A20EA2" w:rsidRDefault="005A2D33" w:rsidP="00B3560D">
      <w:bookmarkStart w:id="0" w:name="_Toc373506762"/>
      <w:bookmarkStart w:id="1" w:name="_Toc373506769"/>
      <w:bookmarkStart w:id="2" w:name="_GoBack"/>
      <w:bookmarkEnd w:id="2"/>
      <w:r>
        <w:rPr>
          <w:noProof/>
          <w:lang w:eastAsia="sk-SK"/>
        </w:rPr>
        <w:drawing>
          <wp:anchor distT="0" distB="0" distL="114300" distR="114300" simplePos="0" relativeHeight="251655680" behindDoc="1" locked="0" layoutInCell="1" allowOverlap="1" wp14:anchorId="247F1251" wp14:editId="2501A5FB">
            <wp:simplePos x="0" y="0"/>
            <wp:positionH relativeFrom="column">
              <wp:posOffset>71755</wp:posOffset>
            </wp:positionH>
            <wp:positionV relativeFrom="paragraph">
              <wp:posOffset>3810</wp:posOffset>
            </wp:positionV>
            <wp:extent cx="1435100" cy="1070610"/>
            <wp:effectExtent l="0" t="0" r="0" b="0"/>
            <wp:wrapTight wrapText="bothSides">
              <wp:wrapPolygon edited="0">
                <wp:start x="0" y="0"/>
                <wp:lineTo x="0" y="21139"/>
                <wp:lineTo x="21218" y="21139"/>
                <wp:lineTo x="21218" y="0"/>
                <wp:lineTo x="0" y="0"/>
              </wp:wrapPolygon>
            </wp:wrapTight>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5100" cy="1070610"/>
                    </a:xfrm>
                    <a:prstGeom prst="rect">
                      <a:avLst/>
                    </a:prstGeom>
                  </pic:spPr>
                </pic:pic>
              </a:graphicData>
            </a:graphic>
            <wp14:sizeRelH relativeFrom="page">
              <wp14:pctWidth>0</wp14:pctWidth>
            </wp14:sizeRelH>
            <wp14:sizeRelV relativeFrom="page">
              <wp14:pctHeight>0</wp14:pctHeight>
            </wp14:sizeRelV>
          </wp:anchor>
        </w:drawing>
      </w:r>
      <w:r w:rsidR="00B3560D">
        <w:t xml:space="preserve">  </w:t>
      </w:r>
      <w:r w:rsidR="00A20EA2">
        <w:rPr>
          <w:noProof/>
          <w:lang w:eastAsia="sk-SK"/>
        </w:rPr>
        <w:drawing>
          <wp:anchor distT="0" distB="0" distL="114300" distR="114300" simplePos="0" relativeHeight="251653632" behindDoc="0" locked="0" layoutInCell="1" allowOverlap="1" wp14:anchorId="15DA2BC4" wp14:editId="63A4504B">
            <wp:simplePos x="0" y="0"/>
            <wp:positionH relativeFrom="margin">
              <wp:align>right</wp:align>
            </wp:positionH>
            <wp:positionV relativeFrom="paragraph">
              <wp:posOffset>9525</wp:posOffset>
            </wp:positionV>
            <wp:extent cx="1943100" cy="619125"/>
            <wp:effectExtent l="0" t="0" r="0" b="9525"/>
            <wp:wrapSquare wrapText="bothSides"/>
            <wp:docPr id="1"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372" t="15190" r="23584" b="2532"/>
                    <a:stretch/>
                  </pic:blipFill>
                  <pic:spPr bwMode="auto">
                    <a:xfrm>
                      <a:off x="0" y="0"/>
                      <a:ext cx="1943100" cy="6191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167D072" w14:textId="59E4D793" w:rsidR="00B3560D" w:rsidRDefault="00B3560D" w:rsidP="00242CDE">
      <w:pPr>
        <w:spacing w:after="0" w:line="240" w:lineRule="auto"/>
        <w:ind w:left="709" w:hanging="709"/>
        <w:rPr>
          <w:rStyle w:val="A2"/>
          <w:rFonts w:ascii="Arial" w:hAnsi="Arial" w:cs="Arial"/>
          <w:sz w:val="18"/>
          <w:szCs w:val="18"/>
        </w:rPr>
      </w:pPr>
      <w:r>
        <w:rPr>
          <w:rStyle w:val="A2"/>
          <w:rFonts w:ascii="Arial" w:hAnsi="Arial" w:cs="Arial"/>
          <w:sz w:val="18"/>
          <w:szCs w:val="18"/>
        </w:rPr>
        <w:t xml:space="preserve">  </w:t>
      </w:r>
      <w:bookmarkStart w:id="3" w:name="_Toc470902314"/>
      <w:bookmarkStart w:id="4" w:name="_Toc432596115"/>
    </w:p>
    <w:p w14:paraId="5ACDBC06" w14:textId="3C057679" w:rsidR="00242CDE" w:rsidRDefault="00242CDE" w:rsidP="00242CDE">
      <w:pPr>
        <w:spacing w:after="0" w:line="240" w:lineRule="auto"/>
        <w:ind w:left="709" w:hanging="709"/>
        <w:rPr>
          <w:rStyle w:val="A2"/>
          <w:rFonts w:ascii="Arial" w:hAnsi="Arial" w:cs="Arial"/>
          <w:sz w:val="18"/>
          <w:szCs w:val="18"/>
        </w:rPr>
      </w:pPr>
    </w:p>
    <w:p w14:paraId="389EC2CB" w14:textId="6A72D02D" w:rsidR="00242CDE" w:rsidRDefault="00242CDE" w:rsidP="00242CDE">
      <w:pPr>
        <w:spacing w:after="0" w:line="240" w:lineRule="auto"/>
        <w:ind w:left="709" w:hanging="709"/>
        <w:rPr>
          <w:rStyle w:val="A2"/>
          <w:rFonts w:ascii="Arial" w:hAnsi="Arial" w:cs="Arial"/>
          <w:sz w:val="18"/>
          <w:szCs w:val="18"/>
        </w:rPr>
      </w:pPr>
    </w:p>
    <w:p w14:paraId="51A93479" w14:textId="73C9CEB9" w:rsidR="00242CDE" w:rsidRDefault="00242CDE" w:rsidP="00242CDE">
      <w:pPr>
        <w:spacing w:after="0" w:line="240" w:lineRule="auto"/>
        <w:ind w:left="709" w:hanging="709"/>
        <w:rPr>
          <w:rStyle w:val="A2"/>
          <w:rFonts w:ascii="Arial" w:hAnsi="Arial" w:cs="Arial"/>
          <w:sz w:val="18"/>
          <w:szCs w:val="18"/>
        </w:rPr>
      </w:pPr>
    </w:p>
    <w:p w14:paraId="200C87EB" w14:textId="75310B68" w:rsidR="00242CDE" w:rsidRDefault="00242CDE" w:rsidP="00242CDE">
      <w:pPr>
        <w:spacing w:after="0" w:line="240" w:lineRule="auto"/>
        <w:ind w:left="709" w:hanging="709"/>
        <w:rPr>
          <w:rStyle w:val="A2"/>
          <w:rFonts w:ascii="Arial" w:hAnsi="Arial" w:cs="Arial"/>
          <w:sz w:val="18"/>
          <w:szCs w:val="18"/>
        </w:rPr>
      </w:pPr>
    </w:p>
    <w:p w14:paraId="758F97FA" w14:textId="6053D90B" w:rsidR="00242CDE" w:rsidRDefault="00242CDE" w:rsidP="00242CDE">
      <w:pPr>
        <w:spacing w:after="0" w:line="240" w:lineRule="auto"/>
        <w:ind w:left="709" w:hanging="709"/>
        <w:rPr>
          <w:rStyle w:val="A2"/>
          <w:rFonts w:ascii="Arial" w:hAnsi="Arial" w:cs="Arial"/>
          <w:sz w:val="18"/>
          <w:szCs w:val="18"/>
        </w:rPr>
      </w:pPr>
    </w:p>
    <w:p w14:paraId="0BBA768E" w14:textId="77777777" w:rsidR="00242CDE" w:rsidRDefault="00242CDE" w:rsidP="00242CDE">
      <w:pPr>
        <w:spacing w:after="0" w:line="240" w:lineRule="auto"/>
        <w:ind w:left="709" w:hanging="709"/>
        <w:rPr>
          <w:rFonts w:ascii="Times New Roman" w:hAnsi="Times New Roman" w:cs="Times New Roman"/>
          <w:b/>
          <w:sz w:val="40"/>
          <w:szCs w:val="20"/>
        </w:rPr>
      </w:pPr>
    </w:p>
    <w:p w14:paraId="52AA14B5" w14:textId="0B7F0475" w:rsidR="004A6B02" w:rsidRPr="00B3560D" w:rsidRDefault="004A6B02" w:rsidP="00B3560D">
      <w:pPr>
        <w:spacing w:after="0" w:line="240" w:lineRule="auto"/>
        <w:ind w:left="709" w:hanging="709"/>
        <w:jc w:val="center"/>
        <w:rPr>
          <w:rFonts w:ascii="Arial" w:hAnsi="Arial" w:cs="Arial"/>
          <w:b/>
          <w:color w:val="000000"/>
          <w:sz w:val="18"/>
          <w:szCs w:val="18"/>
        </w:rPr>
      </w:pPr>
      <w:r w:rsidRPr="002639E5">
        <w:rPr>
          <w:rFonts w:ascii="Times New Roman" w:hAnsi="Times New Roman" w:cs="Times New Roman"/>
          <w:b/>
          <w:sz w:val="40"/>
          <w:szCs w:val="20"/>
        </w:rPr>
        <w:t>Metodický pokyn</w:t>
      </w:r>
      <w:r w:rsidR="00FF0994">
        <w:rPr>
          <w:rFonts w:ascii="Times New Roman" w:hAnsi="Times New Roman" w:cs="Times New Roman"/>
          <w:b/>
          <w:sz w:val="40"/>
          <w:szCs w:val="20"/>
        </w:rPr>
        <w:t xml:space="preserve"> ÚV SR</w:t>
      </w:r>
      <w:r w:rsidRPr="002639E5">
        <w:rPr>
          <w:rFonts w:ascii="Times New Roman" w:hAnsi="Times New Roman" w:cs="Times New Roman"/>
          <w:b/>
          <w:sz w:val="40"/>
          <w:szCs w:val="20"/>
        </w:rPr>
        <w:t xml:space="preserve"> č. </w:t>
      </w:r>
      <w:sdt>
        <w:sdtPr>
          <w:rPr>
            <w:rFonts w:ascii="Times New Roman" w:hAnsi="Times New Roman" w:cs="Times New Roman"/>
            <w:b/>
            <w:sz w:val="40"/>
            <w:szCs w:val="20"/>
          </w:rPr>
          <w:alias w:val="Poradové číslo MP"/>
          <w:tag w:val="Poradové číslo MP"/>
          <w:id w:val="-1009137634"/>
          <w:placeholder>
            <w:docPart w:val="4D43F2E35F4246CAB1FAC154BAFC9D5C"/>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A50DEC">
            <w:rPr>
              <w:rFonts w:ascii="Times New Roman" w:hAnsi="Times New Roman" w:cs="Times New Roman"/>
              <w:b/>
              <w:sz w:val="40"/>
              <w:szCs w:val="20"/>
            </w:rPr>
            <w:t>21</w:t>
          </w:r>
        </w:sdtContent>
      </w:sdt>
    </w:p>
    <w:p w14:paraId="61E949CE" w14:textId="5083844E" w:rsidR="004A6B02" w:rsidRPr="002639E5" w:rsidRDefault="004A6B02" w:rsidP="004A6B02">
      <w:pPr>
        <w:jc w:val="center"/>
        <w:rPr>
          <w:rFonts w:ascii="Times New Roman" w:hAnsi="Times New Roman" w:cs="Times New Roman"/>
          <w:b/>
          <w:sz w:val="32"/>
          <w:szCs w:val="32"/>
        </w:rPr>
      </w:pPr>
      <w:r w:rsidRPr="002639E5">
        <w:rPr>
          <w:rFonts w:ascii="Times New Roman" w:hAnsi="Times New Roman" w:cs="Times New Roman"/>
          <w:b/>
          <w:sz w:val="32"/>
          <w:szCs w:val="32"/>
        </w:rPr>
        <w:t xml:space="preserve">verzia </w:t>
      </w:r>
      <w:customXmlDelRangeStart w:id="5" w:author="Autor"/>
      <w:sdt>
        <w:sdtPr>
          <w:rPr>
            <w:rFonts w:ascii="Times New Roman" w:hAnsi="Times New Roman" w:cs="Times New Roman"/>
            <w:b/>
            <w:sz w:val="32"/>
            <w:szCs w:val="32"/>
          </w:rPr>
          <w:alias w:val="Verzia MP"/>
          <w:tag w:val="Verzia MP"/>
          <w:id w:val="-1965800839"/>
          <w:placeholder>
            <w:docPart w:val="5F15BD16E40A4B2596A9DDC9EDF7B7DF"/>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5"/>
          <w:del w:id="6" w:author="Autor">
            <w:r w:rsidR="00DF3E1E">
              <w:rPr>
                <w:rFonts w:ascii="Times New Roman" w:hAnsi="Times New Roman" w:cs="Times New Roman"/>
                <w:b/>
                <w:sz w:val="32"/>
                <w:szCs w:val="32"/>
              </w:rPr>
              <w:delText>3</w:delText>
            </w:r>
          </w:del>
          <w:customXmlDelRangeStart w:id="7" w:author="Autor"/>
        </w:sdtContent>
      </w:sdt>
      <w:customXmlDelRangeEnd w:id="7"/>
      <w:customXmlInsRangeStart w:id="8" w:author="Autor"/>
      <w:sdt>
        <w:sdtPr>
          <w:rPr>
            <w:rFonts w:ascii="Times New Roman" w:hAnsi="Times New Roman" w:cs="Times New Roman"/>
            <w:b/>
            <w:sz w:val="32"/>
            <w:szCs w:val="32"/>
          </w:rPr>
          <w:alias w:val="Verzia MP"/>
          <w:tag w:val="Verzia MP"/>
          <w:id w:val="-1645188027"/>
          <w:placeholder>
            <w:docPart w:val="1CE5673F43BF4BC486180CE0989D4DA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8"/>
          <w:ins w:id="9" w:author="Autor">
            <w:r w:rsidR="00A50DEC">
              <w:rPr>
                <w:rFonts w:ascii="Times New Roman" w:hAnsi="Times New Roman" w:cs="Times New Roman"/>
                <w:b/>
                <w:sz w:val="32"/>
                <w:szCs w:val="32"/>
              </w:rPr>
              <w:t>4</w:t>
            </w:r>
          </w:ins>
          <w:customXmlInsRangeStart w:id="10" w:author="Autor"/>
        </w:sdtContent>
      </w:sdt>
      <w:customXmlInsRangeEnd w:id="10"/>
    </w:p>
    <w:p w14:paraId="4DC14CCF" w14:textId="77777777" w:rsidR="004A6B02" w:rsidRPr="002639E5" w:rsidRDefault="004A6B02" w:rsidP="005A2D33">
      <w:pPr>
        <w:spacing w:after="0" w:line="240" w:lineRule="auto"/>
        <w:jc w:val="center"/>
        <w:rPr>
          <w:rFonts w:ascii="Times New Roman" w:hAnsi="Times New Roman" w:cs="Times New Roman"/>
          <w:b/>
          <w:sz w:val="20"/>
          <w:szCs w:val="20"/>
        </w:rPr>
      </w:pPr>
    </w:p>
    <w:p w14:paraId="0BAC8D66" w14:textId="77777777" w:rsidR="004A6B02" w:rsidRPr="002639E5" w:rsidRDefault="004A6B02" w:rsidP="004A6B02">
      <w:pPr>
        <w:jc w:val="center"/>
        <w:rPr>
          <w:rFonts w:ascii="Times New Roman" w:hAnsi="Times New Roman" w:cs="Times New Roman"/>
          <w:b/>
          <w:sz w:val="28"/>
          <w:szCs w:val="20"/>
        </w:rPr>
      </w:pPr>
      <w:r w:rsidRPr="002639E5">
        <w:rPr>
          <w:rFonts w:ascii="Times New Roman" w:hAnsi="Times New Roman" w:cs="Times New Roman"/>
          <w:b/>
          <w:sz w:val="28"/>
          <w:szCs w:val="20"/>
        </w:rPr>
        <w:t>Programové obdobie 2014 – 2020</w:t>
      </w:r>
    </w:p>
    <w:p w14:paraId="75B9409E" w14:textId="77777777" w:rsidR="004A6B02" w:rsidRPr="005A2D33" w:rsidRDefault="004A6B02" w:rsidP="005A2D33">
      <w:pPr>
        <w:spacing w:after="0" w:line="240" w:lineRule="auto"/>
        <w:rPr>
          <w:rFonts w:ascii="Times New Roman" w:hAnsi="Times New Roman" w:cs="Times New Roman"/>
          <w:b/>
          <w:sz w:val="20"/>
          <w:szCs w:val="20"/>
        </w:rPr>
      </w:pPr>
    </w:p>
    <w:tbl>
      <w:tblPr>
        <w:tblStyle w:val="Mriekatabuky2"/>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Change w:id="11" w:author="Autor">
          <w:tblPr>
            <w:tblStyle w:val="Mriekatabuky"/>
            <w:tblpPr w:leftFromText="141" w:rightFromText="141" w:vertAnchor="text" w:tblpX="108" w:tblpY="1"/>
            <w:tblOverlap w:val="never"/>
            <w:tblW w:w="8964"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PrChange>
      </w:tblPr>
      <w:tblGrid>
        <w:gridCol w:w="2268"/>
        <w:gridCol w:w="6696"/>
        <w:tblGridChange w:id="12">
          <w:tblGrid>
            <w:gridCol w:w="226"/>
            <w:gridCol w:w="2042"/>
            <w:gridCol w:w="226"/>
            <w:gridCol w:w="6470"/>
            <w:gridCol w:w="226"/>
          </w:tblGrid>
        </w:tblGridChange>
      </w:tblGrid>
      <w:tr w:rsidR="00F22C3C" w:rsidRPr="00ED0B12" w14:paraId="2BF63249" w14:textId="77777777" w:rsidTr="00A50DEC">
        <w:trPr>
          <w:trPrChange w:id="13" w:author="Autor">
            <w:trPr>
              <w:gridAfter w:val="0"/>
            </w:trPr>
          </w:trPrChange>
        </w:trPr>
        <w:tc>
          <w:tcPr>
            <w:tcW w:w="2268" w:type="dxa"/>
            <w:shd w:val="clear" w:color="auto" w:fill="8DB3E2"/>
            <w:tcPrChange w:id="14" w:author="Autor">
              <w:tcPr>
                <w:tcW w:w="2268" w:type="dxa"/>
                <w:gridSpan w:val="2"/>
                <w:shd w:val="clear" w:color="auto" w:fill="8DB3E2" w:themeFill="text2" w:themeFillTint="66"/>
              </w:tcPr>
            </w:tcPrChange>
          </w:tcPr>
          <w:bookmarkEnd w:id="3"/>
          <w:p w14:paraId="2EF8D953" w14:textId="77777777" w:rsidR="00F22C3C" w:rsidRPr="00ED0B12" w:rsidRDefault="00F22C3C" w:rsidP="00A50DEC">
            <w:pPr>
              <w:rPr>
                <w:rFonts w:ascii="Times New Roman" w:eastAsia="Times New Roman" w:hAnsi="Times New Roman" w:cs="Times New Roman"/>
                <w:b/>
                <w:sz w:val="26"/>
                <w:szCs w:val="26"/>
                <w:lang w:eastAsia="sk-SK"/>
              </w:rPr>
              <w:pPrChange w:id="15" w:author="Autor">
                <w:pPr>
                  <w:framePr w:hSpace="141" w:wrap="around" w:vAnchor="text" w:hAnchor="text" w:x="108" w:y="1"/>
                  <w:suppressOverlap/>
                </w:pPr>
              </w:pPrChange>
            </w:pPr>
            <w:r w:rsidRPr="00ED0B12">
              <w:rPr>
                <w:rFonts w:ascii="Times New Roman" w:eastAsia="Times New Roman" w:hAnsi="Times New Roman" w:cs="Times New Roman"/>
                <w:b/>
                <w:sz w:val="26"/>
                <w:szCs w:val="26"/>
                <w:lang w:eastAsia="sk-SK"/>
              </w:rPr>
              <w:t>Vec:</w:t>
            </w:r>
          </w:p>
          <w:p w14:paraId="1BB604D8" w14:textId="77777777" w:rsidR="00F22C3C" w:rsidRPr="00ED0B12" w:rsidRDefault="00F22C3C" w:rsidP="00A50DEC">
            <w:pPr>
              <w:rPr>
                <w:rFonts w:ascii="Times New Roman" w:eastAsia="Times New Roman" w:hAnsi="Times New Roman" w:cs="Times New Roman"/>
                <w:b/>
                <w:sz w:val="26"/>
                <w:szCs w:val="26"/>
                <w:lang w:eastAsia="sk-SK"/>
              </w:rPr>
              <w:pPrChange w:id="16" w:author="Autor">
                <w:pPr>
                  <w:framePr w:hSpace="141" w:wrap="around" w:vAnchor="text" w:hAnchor="text" w:x="108" w:y="1"/>
                  <w:suppressOverlap/>
                </w:pPr>
              </w:pPrChange>
            </w:pPr>
          </w:p>
          <w:p w14:paraId="30E49515" w14:textId="77777777" w:rsidR="00F22C3C" w:rsidRPr="00ED0B12" w:rsidRDefault="00F22C3C" w:rsidP="00A50DEC">
            <w:pPr>
              <w:rPr>
                <w:rFonts w:ascii="Times New Roman" w:eastAsia="Times New Roman" w:hAnsi="Times New Roman" w:cs="Times New Roman"/>
                <w:b/>
                <w:sz w:val="26"/>
                <w:szCs w:val="26"/>
                <w:lang w:eastAsia="sk-SK"/>
              </w:rPr>
              <w:pPrChange w:id="17" w:author="Autor">
                <w:pPr>
                  <w:framePr w:hSpace="141" w:wrap="around" w:vAnchor="text" w:hAnchor="text" w:x="108" w:y="1"/>
                  <w:suppressOverlap/>
                </w:pPr>
              </w:pPrChange>
            </w:pPr>
          </w:p>
        </w:tc>
        <w:tc>
          <w:tcPr>
            <w:tcW w:w="6696" w:type="dxa"/>
            <w:shd w:val="clear" w:color="auto" w:fill="8DB3E2"/>
            <w:tcPrChange w:id="18" w:author="Autor">
              <w:tcPr>
                <w:tcW w:w="6696" w:type="dxa"/>
                <w:gridSpan w:val="2"/>
                <w:shd w:val="clear" w:color="auto" w:fill="8DB3E2" w:themeFill="text2" w:themeFillTint="66"/>
              </w:tcPr>
            </w:tcPrChange>
          </w:tcPr>
          <w:p w14:paraId="4C380C76" w14:textId="60777854" w:rsidR="00F22C3C" w:rsidRDefault="00F22C3C" w:rsidP="00A50DEC">
            <w:pPr>
              <w:spacing w:before="120"/>
              <w:rPr>
                <w:rFonts w:ascii="Times New Roman" w:hAnsi="Times New Roman" w:cs="Times New Roman"/>
                <w:szCs w:val="20"/>
              </w:rPr>
              <w:pPrChange w:id="19" w:author="Autor">
                <w:pPr>
                  <w:framePr w:hSpace="141" w:wrap="around" w:vAnchor="text" w:hAnchor="text" w:x="108" w:y="1"/>
                  <w:suppressOverlap/>
                </w:pPr>
              </w:pPrChange>
            </w:pPr>
            <w:r>
              <w:rPr>
                <w:rFonts w:ascii="Times New Roman" w:hAnsi="Times New Roman" w:cs="Times New Roman"/>
                <w:szCs w:val="20"/>
              </w:rPr>
              <w:t xml:space="preserve">K zberu údajov o administratívnych kapacitách </w:t>
            </w:r>
            <w:r w:rsidRPr="002A2650">
              <w:rPr>
                <w:rFonts w:ascii="Times New Roman" w:hAnsi="Times New Roman" w:cs="Times New Roman"/>
              </w:rPr>
              <w:t>do</w:t>
            </w:r>
            <w:r>
              <w:t xml:space="preserve"> </w:t>
            </w:r>
            <w:r>
              <w:rPr>
                <w:rFonts w:ascii="Times New Roman" w:hAnsi="Times New Roman" w:cs="Times New Roman"/>
                <w:szCs w:val="20"/>
              </w:rPr>
              <w:t>Informácie</w:t>
            </w:r>
            <w:r w:rsidRPr="009C2144">
              <w:rPr>
                <w:rFonts w:ascii="Times New Roman" w:hAnsi="Times New Roman" w:cs="Times New Roman"/>
                <w:szCs w:val="20"/>
              </w:rPr>
              <w:t xml:space="preserve"> o stave administratívnych kapacít subjektov zapojených do </w:t>
            </w:r>
            <w:r>
              <w:rPr>
                <w:rFonts w:ascii="Times New Roman" w:hAnsi="Times New Roman" w:cs="Times New Roman"/>
                <w:szCs w:val="20"/>
              </w:rPr>
              <w:t xml:space="preserve">riadenia, </w:t>
            </w:r>
            <w:r w:rsidRPr="009C2144">
              <w:rPr>
                <w:rFonts w:ascii="Times New Roman" w:hAnsi="Times New Roman" w:cs="Times New Roman"/>
                <w:szCs w:val="20"/>
              </w:rPr>
              <w:t xml:space="preserve">implementácie, </w:t>
            </w:r>
            <w:r>
              <w:rPr>
                <w:rFonts w:ascii="Times New Roman" w:hAnsi="Times New Roman" w:cs="Times New Roman"/>
                <w:szCs w:val="20"/>
              </w:rPr>
              <w:t>kontroly a auditu</w:t>
            </w:r>
            <w:r w:rsidRPr="009C2144">
              <w:rPr>
                <w:rFonts w:ascii="Times New Roman" w:hAnsi="Times New Roman" w:cs="Times New Roman"/>
                <w:szCs w:val="20"/>
              </w:rPr>
              <w:t xml:space="preserve"> EŠIF</w:t>
            </w:r>
            <w:del w:id="20" w:author="Autor">
              <w:r w:rsidR="009C2144" w:rsidRPr="009C2144">
                <w:rPr>
                  <w:rFonts w:ascii="Times New Roman" w:hAnsi="Times New Roman" w:cs="Times New Roman"/>
                  <w:szCs w:val="20"/>
                </w:rPr>
                <w:delText xml:space="preserve"> </w:delText>
              </w:r>
            </w:del>
          </w:p>
          <w:p w14:paraId="1D42EFCC" w14:textId="77777777" w:rsidR="00F22C3C" w:rsidRPr="00ED0B12" w:rsidRDefault="00F22C3C" w:rsidP="00A50DEC">
            <w:pPr>
              <w:spacing w:before="120"/>
              <w:rPr>
                <w:rFonts w:ascii="Times New Roman" w:eastAsia="Times New Roman" w:hAnsi="Times New Roman" w:cs="Times New Roman"/>
                <w:szCs w:val="20"/>
                <w:lang w:eastAsia="sk-SK"/>
              </w:rPr>
              <w:pPrChange w:id="21" w:author="Autor">
                <w:pPr>
                  <w:framePr w:hSpace="141" w:wrap="around" w:vAnchor="text" w:hAnchor="text" w:x="108" w:y="1"/>
                  <w:suppressOverlap/>
                </w:pPr>
              </w:pPrChange>
            </w:pPr>
          </w:p>
        </w:tc>
      </w:tr>
      <w:tr w:rsidR="00F22C3C" w:rsidRPr="00ED0B12" w14:paraId="4006575F" w14:textId="77777777" w:rsidTr="00A50DEC">
        <w:trPr>
          <w:trPrChange w:id="22" w:author="Autor">
            <w:trPr>
              <w:gridAfter w:val="0"/>
            </w:trPr>
          </w:trPrChange>
        </w:trPr>
        <w:tc>
          <w:tcPr>
            <w:tcW w:w="2268" w:type="dxa"/>
            <w:shd w:val="clear" w:color="auto" w:fill="8DB3E2"/>
            <w:tcPrChange w:id="23" w:author="Autor">
              <w:tcPr>
                <w:tcW w:w="2268" w:type="dxa"/>
                <w:gridSpan w:val="2"/>
                <w:shd w:val="clear" w:color="auto" w:fill="8DB3E2" w:themeFill="text2" w:themeFillTint="66"/>
              </w:tcPr>
            </w:tcPrChange>
          </w:tcPr>
          <w:p w14:paraId="1EF3F7CF" w14:textId="77777777" w:rsidR="00F22C3C" w:rsidRPr="00ED0B12" w:rsidRDefault="00F22C3C" w:rsidP="00A50DEC">
            <w:pPr>
              <w:rPr>
                <w:rFonts w:ascii="Times New Roman" w:eastAsia="Times New Roman" w:hAnsi="Times New Roman" w:cs="Times New Roman"/>
                <w:b/>
                <w:sz w:val="26"/>
                <w:szCs w:val="26"/>
                <w:lang w:eastAsia="sk-SK"/>
              </w:rPr>
              <w:pPrChange w:id="24" w:author="Autor">
                <w:pPr>
                  <w:framePr w:hSpace="141" w:wrap="around" w:vAnchor="text" w:hAnchor="text" w:x="108" w:y="1"/>
                  <w:suppressOverlap/>
                </w:pPr>
              </w:pPrChange>
            </w:pPr>
            <w:r w:rsidRPr="00ED0B12">
              <w:rPr>
                <w:rFonts w:ascii="Times New Roman" w:eastAsia="Times New Roman" w:hAnsi="Times New Roman" w:cs="Times New Roman"/>
                <w:b/>
                <w:sz w:val="26"/>
                <w:szCs w:val="26"/>
                <w:lang w:eastAsia="sk-SK"/>
              </w:rPr>
              <w:t>Určené pre:</w:t>
            </w:r>
          </w:p>
          <w:p w14:paraId="10767926" w14:textId="77777777" w:rsidR="00F22C3C" w:rsidRPr="00ED0B12" w:rsidRDefault="00F22C3C" w:rsidP="00A50DEC">
            <w:pPr>
              <w:rPr>
                <w:rFonts w:ascii="Times New Roman" w:eastAsia="Times New Roman" w:hAnsi="Times New Roman" w:cs="Times New Roman"/>
                <w:b/>
                <w:sz w:val="26"/>
                <w:szCs w:val="26"/>
                <w:lang w:eastAsia="sk-SK"/>
              </w:rPr>
              <w:pPrChange w:id="25" w:author="Autor">
                <w:pPr>
                  <w:framePr w:hSpace="141" w:wrap="around" w:vAnchor="text" w:hAnchor="text" w:x="108" w:y="1"/>
                  <w:suppressOverlap/>
                </w:pPr>
              </w:pPrChange>
            </w:pPr>
          </w:p>
          <w:p w14:paraId="2C125C15" w14:textId="77777777" w:rsidR="00F22C3C" w:rsidRPr="00ED0B12" w:rsidRDefault="00F22C3C" w:rsidP="00A50DEC">
            <w:pPr>
              <w:rPr>
                <w:rFonts w:ascii="Times New Roman" w:eastAsia="Times New Roman" w:hAnsi="Times New Roman" w:cs="Times New Roman"/>
                <w:b/>
                <w:sz w:val="26"/>
                <w:szCs w:val="26"/>
                <w:lang w:eastAsia="sk-SK"/>
              </w:rPr>
              <w:pPrChange w:id="26" w:author="Autor">
                <w:pPr>
                  <w:framePr w:hSpace="141" w:wrap="around" w:vAnchor="text" w:hAnchor="text" w:x="108" w:y="1"/>
                  <w:suppressOverlap/>
                </w:pPr>
              </w:pPrChange>
            </w:pPr>
          </w:p>
          <w:p w14:paraId="57634AB9" w14:textId="77777777" w:rsidR="00F22C3C" w:rsidRPr="00ED0B12" w:rsidRDefault="00F22C3C" w:rsidP="00A50DEC">
            <w:pPr>
              <w:rPr>
                <w:rFonts w:ascii="Times New Roman" w:eastAsia="Times New Roman" w:hAnsi="Times New Roman" w:cs="Times New Roman"/>
                <w:b/>
                <w:sz w:val="26"/>
                <w:szCs w:val="26"/>
                <w:lang w:eastAsia="sk-SK"/>
              </w:rPr>
              <w:pPrChange w:id="27" w:author="Autor">
                <w:pPr>
                  <w:framePr w:hSpace="141" w:wrap="around" w:vAnchor="text" w:hAnchor="text" w:x="108" w:y="1"/>
                  <w:suppressOverlap/>
                </w:pPr>
              </w:pPrChange>
            </w:pPr>
          </w:p>
        </w:tc>
        <w:tc>
          <w:tcPr>
            <w:tcW w:w="6696" w:type="dxa"/>
            <w:shd w:val="clear" w:color="auto" w:fill="8DB3E2"/>
            <w:tcPrChange w:id="28" w:author="Autor">
              <w:tcPr>
                <w:tcW w:w="6696" w:type="dxa"/>
                <w:gridSpan w:val="2"/>
                <w:shd w:val="clear" w:color="auto" w:fill="8DB3E2" w:themeFill="text2" w:themeFillTint="66"/>
              </w:tcPr>
            </w:tcPrChange>
          </w:tcPr>
          <w:p w14:paraId="173684C9" w14:textId="77777777" w:rsidR="00F22C3C" w:rsidRPr="002639E5" w:rsidRDefault="00F22C3C" w:rsidP="00A50DEC">
            <w:pPr>
              <w:rPr>
                <w:rFonts w:ascii="Times New Roman" w:hAnsi="Times New Roman" w:cs="Times New Roman"/>
              </w:rPr>
              <w:pPrChange w:id="29" w:author="Autor">
                <w:pPr>
                  <w:framePr w:hSpace="141" w:wrap="around" w:vAnchor="text" w:hAnchor="text" w:x="108" w:y="1"/>
                  <w:suppressOverlap/>
                </w:pPr>
              </w:pPrChange>
            </w:pPr>
            <w:r w:rsidRPr="002639E5">
              <w:rPr>
                <w:rFonts w:ascii="Times New Roman" w:hAnsi="Times New Roman" w:cs="Times New Roman"/>
              </w:rPr>
              <w:t>riadiace orgány</w:t>
            </w:r>
          </w:p>
          <w:p w14:paraId="2190C3E0" w14:textId="77777777" w:rsidR="00F22C3C" w:rsidRDefault="00F22C3C" w:rsidP="00A50DEC">
            <w:pPr>
              <w:rPr>
                <w:rFonts w:ascii="Times New Roman" w:hAnsi="Times New Roman" w:cs="Times New Roman"/>
              </w:rPr>
              <w:pPrChange w:id="30" w:author="Autor">
                <w:pPr>
                  <w:framePr w:hSpace="141" w:wrap="around" w:vAnchor="text" w:hAnchor="text" w:x="108" w:y="1"/>
                  <w:suppressOverlap/>
                </w:pPr>
              </w:pPrChange>
            </w:pPr>
            <w:r w:rsidRPr="002639E5">
              <w:rPr>
                <w:rFonts w:ascii="Times New Roman" w:hAnsi="Times New Roman" w:cs="Times New Roman"/>
              </w:rPr>
              <w:t>sprostredkovateľské orgány</w:t>
            </w:r>
          </w:p>
          <w:p w14:paraId="49B72C56" w14:textId="77777777" w:rsidR="00F22C3C" w:rsidRPr="002639E5" w:rsidRDefault="00F22C3C" w:rsidP="00A50DEC">
            <w:pPr>
              <w:rPr>
                <w:rFonts w:ascii="Times New Roman" w:hAnsi="Times New Roman" w:cs="Times New Roman"/>
              </w:rPr>
              <w:pPrChange w:id="31" w:author="Autor">
                <w:pPr>
                  <w:framePr w:hSpace="141" w:wrap="around" w:vAnchor="text" w:hAnchor="text" w:x="108" w:y="1"/>
                  <w:suppressOverlap/>
                </w:pPr>
              </w:pPrChange>
            </w:pPr>
            <w:r>
              <w:rPr>
                <w:rFonts w:ascii="Times New Roman" w:hAnsi="Times New Roman" w:cs="Times New Roman"/>
              </w:rPr>
              <w:t>platobné jednotky</w:t>
            </w:r>
          </w:p>
          <w:p w14:paraId="132CAF6B" w14:textId="77777777" w:rsidR="00F22C3C" w:rsidRPr="002639E5" w:rsidRDefault="00F22C3C" w:rsidP="00A50DEC">
            <w:pPr>
              <w:rPr>
                <w:rFonts w:ascii="Times New Roman" w:hAnsi="Times New Roman" w:cs="Times New Roman"/>
                <w:szCs w:val="20"/>
              </w:rPr>
              <w:pPrChange w:id="32" w:author="Autor">
                <w:pPr>
                  <w:framePr w:hSpace="141" w:wrap="around" w:vAnchor="text" w:hAnchor="text" w:x="108" w:y="1"/>
                  <w:suppressOverlap/>
                </w:pPr>
              </w:pPrChange>
            </w:pPr>
            <w:r w:rsidRPr="002639E5">
              <w:rPr>
                <w:rFonts w:ascii="Times New Roman" w:hAnsi="Times New Roman" w:cs="Times New Roman"/>
                <w:szCs w:val="20"/>
              </w:rPr>
              <w:t>Centrálny koordinačný orgán</w:t>
            </w:r>
          </w:p>
          <w:p w14:paraId="34525CFC" w14:textId="77777777" w:rsidR="00F22C3C" w:rsidRPr="002639E5" w:rsidRDefault="00F22C3C" w:rsidP="00A50DEC">
            <w:pPr>
              <w:rPr>
                <w:rFonts w:ascii="Times New Roman" w:hAnsi="Times New Roman" w:cs="Times New Roman"/>
                <w:szCs w:val="20"/>
              </w:rPr>
              <w:pPrChange w:id="33" w:author="Autor">
                <w:pPr>
                  <w:framePr w:hSpace="141" w:wrap="around" w:vAnchor="text" w:hAnchor="text" w:x="108" w:y="1"/>
                  <w:suppressOverlap/>
                </w:pPr>
              </w:pPrChange>
            </w:pPr>
            <w:r w:rsidRPr="002639E5">
              <w:rPr>
                <w:rFonts w:ascii="Times New Roman" w:hAnsi="Times New Roman" w:cs="Times New Roman"/>
                <w:szCs w:val="20"/>
              </w:rPr>
              <w:t>Certifikačný orgán</w:t>
            </w:r>
          </w:p>
          <w:p w14:paraId="56C60377" w14:textId="77777777" w:rsidR="00F22C3C" w:rsidRPr="002639E5" w:rsidRDefault="00F22C3C" w:rsidP="00A50DEC">
            <w:pPr>
              <w:rPr>
                <w:rFonts w:ascii="Times New Roman" w:hAnsi="Times New Roman" w:cs="Times New Roman"/>
                <w:szCs w:val="20"/>
              </w:rPr>
              <w:pPrChange w:id="34" w:author="Autor">
                <w:pPr>
                  <w:framePr w:hSpace="141" w:wrap="around" w:vAnchor="text" w:hAnchor="text" w:x="108" w:y="1"/>
                  <w:suppressOverlap/>
                </w:pPr>
              </w:pPrChange>
            </w:pPr>
            <w:r w:rsidRPr="002639E5">
              <w:rPr>
                <w:rFonts w:ascii="Times New Roman" w:hAnsi="Times New Roman" w:cs="Times New Roman"/>
                <w:szCs w:val="20"/>
              </w:rPr>
              <w:t>Orgán auditu</w:t>
            </w:r>
          </w:p>
          <w:p w14:paraId="057FD6DB" w14:textId="77777777" w:rsidR="00F22C3C" w:rsidRPr="002639E5" w:rsidRDefault="00F22C3C" w:rsidP="00A50DEC">
            <w:pPr>
              <w:rPr>
                <w:rFonts w:ascii="Times New Roman" w:hAnsi="Times New Roman" w:cs="Times New Roman"/>
                <w:szCs w:val="20"/>
              </w:rPr>
              <w:pPrChange w:id="35" w:author="Autor">
                <w:pPr>
                  <w:framePr w:hSpace="141" w:wrap="around" w:vAnchor="text" w:hAnchor="text" w:x="108" w:y="1"/>
                  <w:suppressOverlap/>
                </w:pPr>
              </w:pPrChange>
            </w:pPr>
            <w:r w:rsidRPr="002639E5">
              <w:rPr>
                <w:rFonts w:ascii="Times New Roman" w:hAnsi="Times New Roman" w:cs="Times New Roman"/>
                <w:szCs w:val="20"/>
              </w:rPr>
              <w:t>Gestori horizontálnych princípov</w:t>
            </w:r>
          </w:p>
          <w:p w14:paraId="1462553F" w14:textId="77777777" w:rsidR="00F22C3C" w:rsidRDefault="00F22C3C" w:rsidP="00A50DEC">
            <w:pPr>
              <w:rPr>
                <w:rFonts w:ascii="Times New Roman" w:hAnsi="Times New Roman" w:cs="Times New Roman"/>
              </w:rPr>
              <w:pPrChange w:id="36" w:author="Autor">
                <w:pPr>
                  <w:framePr w:hSpace="141" w:wrap="around" w:vAnchor="text" w:hAnchor="text" w:x="108" w:y="1"/>
                  <w:suppressOverlap/>
                </w:pPr>
              </w:pPrChange>
            </w:pPr>
            <w:r w:rsidRPr="002639E5">
              <w:rPr>
                <w:rFonts w:ascii="Times New Roman" w:hAnsi="Times New Roman" w:cs="Times New Roman"/>
              </w:rPr>
              <w:t>ďalšie subjekty zapojené do riadenia, implementácie, kontroly a auditu EŠIF</w:t>
            </w:r>
            <w:r>
              <w:rPr>
                <w:rFonts w:ascii="Times New Roman" w:hAnsi="Times New Roman" w:cs="Times New Roman"/>
              </w:rPr>
              <w:t xml:space="preserve"> v zmysle </w:t>
            </w:r>
            <w:r w:rsidRPr="009D29B5">
              <w:rPr>
                <w:rFonts w:ascii="Times New Roman" w:hAnsi="Times New Roman" w:cs="Times New Roman"/>
              </w:rPr>
              <w:t>Systé</w:t>
            </w:r>
            <w:r>
              <w:rPr>
                <w:rFonts w:ascii="Times New Roman" w:hAnsi="Times New Roman" w:cs="Times New Roman"/>
              </w:rPr>
              <w:t>mu riadenia EŠIF na programové</w:t>
            </w:r>
            <w:r w:rsidRPr="009D29B5">
              <w:rPr>
                <w:rFonts w:ascii="Times New Roman" w:hAnsi="Times New Roman" w:cs="Times New Roman"/>
              </w:rPr>
              <w:t xml:space="preserve"> obdobie 2014</w:t>
            </w:r>
            <w:r>
              <w:rPr>
                <w:rFonts w:ascii="Times New Roman" w:hAnsi="Times New Roman" w:cs="Times New Roman"/>
              </w:rPr>
              <w:t xml:space="preserve"> </w:t>
            </w:r>
            <w:r w:rsidRPr="009D29B5">
              <w:rPr>
                <w:rFonts w:ascii="Times New Roman" w:hAnsi="Times New Roman" w:cs="Times New Roman"/>
              </w:rPr>
              <w:t>-</w:t>
            </w:r>
            <w:r>
              <w:rPr>
                <w:rFonts w:ascii="Times New Roman" w:hAnsi="Times New Roman" w:cs="Times New Roman"/>
              </w:rPr>
              <w:t xml:space="preserve"> </w:t>
            </w:r>
            <w:r w:rsidRPr="009D29B5">
              <w:rPr>
                <w:rFonts w:ascii="Times New Roman" w:hAnsi="Times New Roman" w:cs="Times New Roman"/>
              </w:rPr>
              <w:t>2020 a Systému finančného riadenia štrukturálnych fondov, Kohézneho fondu a Európskeho námorného a rybárskeho fondu na programové obdobie 2014</w:t>
            </w:r>
            <w:r>
              <w:rPr>
                <w:rFonts w:ascii="Times New Roman" w:hAnsi="Times New Roman" w:cs="Times New Roman"/>
              </w:rPr>
              <w:t xml:space="preserve"> </w:t>
            </w:r>
            <w:r w:rsidRPr="009D29B5">
              <w:rPr>
                <w:rFonts w:ascii="Times New Roman" w:hAnsi="Times New Roman" w:cs="Times New Roman"/>
              </w:rPr>
              <w:t>-</w:t>
            </w:r>
            <w:r>
              <w:rPr>
                <w:rFonts w:ascii="Times New Roman" w:hAnsi="Times New Roman" w:cs="Times New Roman"/>
              </w:rPr>
              <w:t xml:space="preserve"> </w:t>
            </w:r>
            <w:r w:rsidRPr="009D29B5">
              <w:rPr>
                <w:rFonts w:ascii="Times New Roman" w:hAnsi="Times New Roman" w:cs="Times New Roman"/>
              </w:rPr>
              <w:t>2020</w:t>
            </w:r>
          </w:p>
          <w:p w14:paraId="6250201B" w14:textId="77777777" w:rsidR="004F6647" w:rsidRPr="002639E5" w:rsidRDefault="00F22C3C" w:rsidP="00A777AC">
            <w:pPr>
              <w:framePr w:hSpace="141" w:wrap="around" w:vAnchor="text" w:hAnchor="text" w:x="108" w:y="1"/>
              <w:suppressOverlap/>
              <w:rPr>
                <w:del w:id="37" w:author="Autor"/>
                <w:rFonts w:ascii="Times New Roman" w:hAnsi="Times New Roman" w:cs="Times New Roman"/>
              </w:rPr>
            </w:pPr>
            <w:r w:rsidRPr="002A2650">
              <w:rPr>
                <w:rFonts w:ascii="Times New Roman" w:hAnsi="Times New Roman" w:cs="Times New Roman"/>
              </w:rPr>
              <w:t>riadiaci a sprostredkovateľský orgán pre Program rozvoja vidieka</w:t>
            </w:r>
          </w:p>
          <w:p w14:paraId="1B6D0285" w14:textId="77777777" w:rsidR="00F22C3C" w:rsidRPr="00C27A05" w:rsidRDefault="00F22C3C" w:rsidP="00A50DEC">
            <w:pPr>
              <w:rPr>
                <w:rFonts w:ascii="Times New Roman" w:hAnsi="Times New Roman" w:cs="Times New Roman"/>
              </w:rPr>
              <w:pPrChange w:id="38" w:author="Autor">
                <w:pPr>
                  <w:framePr w:hSpace="141" w:wrap="around" w:vAnchor="text" w:hAnchor="text" w:x="108" w:y="1"/>
                  <w:suppressOverlap/>
                </w:pPr>
              </w:pPrChange>
            </w:pPr>
          </w:p>
        </w:tc>
      </w:tr>
      <w:tr w:rsidR="00F22C3C" w:rsidRPr="00ED0B12" w14:paraId="77BE2299" w14:textId="77777777" w:rsidTr="000448E0">
        <w:trPr>
          <w:ins w:id="39" w:author="Autor"/>
        </w:trPr>
        <w:tc>
          <w:tcPr>
            <w:tcW w:w="2268" w:type="dxa"/>
            <w:shd w:val="clear" w:color="auto" w:fill="8DB3E2"/>
          </w:tcPr>
          <w:p w14:paraId="4E52B40C" w14:textId="77777777" w:rsidR="00F22C3C" w:rsidRPr="00ED0B12" w:rsidRDefault="00F22C3C" w:rsidP="000448E0">
            <w:pPr>
              <w:rPr>
                <w:ins w:id="40" w:author="Autor"/>
                <w:rFonts w:ascii="Times New Roman" w:eastAsia="Times New Roman" w:hAnsi="Times New Roman" w:cs="Times New Roman"/>
                <w:b/>
                <w:sz w:val="26"/>
                <w:szCs w:val="26"/>
                <w:lang w:eastAsia="sk-SK"/>
              </w:rPr>
            </w:pPr>
          </w:p>
        </w:tc>
        <w:tc>
          <w:tcPr>
            <w:tcW w:w="6696" w:type="dxa"/>
            <w:shd w:val="clear" w:color="auto" w:fill="8DB3E2"/>
          </w:tcPr>
          <w:p w14:paraId="55D216B6" w14:textId="77777777" w:rsidR="00F22C3C" w:rsidRPr="00ED0B12" w:rsidRDefault="00F22C3C" w:rsidP="000448E0">
            <w:pPr>
              <w:rPr>
                <w:ins w:id="41" w:author="Autor"/>
                <w:rFonts w:ascii="Times New Roman" w:eastAsia="Times New Roman" w:hAnsi="Times New Roman" w:cs="Times New Roman"/>
                <w:szCs w:val="20"/>
                <w:lang w:eastAsia="sk-SK"/>
              </w:rPr>
            </w:pPr>
          </w:p>
        </w:tc>
      </w:tr>
      <w:tr w:rsidR="00F22C3C" w:rsidRPr="00ED0B12" w14:paraId="4C876BCC" w14:textId="77777777" w:rsidTr="00A50DEC">
        <w:trPr>
          <w:trPrChange w:id="42" w:author="Autor">
            <w:trPr>
              <w:gridAfter w:val="0"/>
            </w:trPr>
          </w:trPrChange>
        </w:trPr>
        <w:tc>
          <w:tcPr>
            <w:tcW w:w="2268" w:type="dxa"/>
            <w:shd w:val="clear" w:color="auto" w:fill="8DB3E2"/>
            <w:tcPrChange w:id="43" w:author="Autor">
              <w:tcPr>
                <w:tcW w:w="2268" w:type="dxa"/>
                <w:gridSpan w:val="2"/>
                <w:shd w:val="clear" w:color="auto" w:fill="8DB3E2" w:themeFill="text2" w:themeFillTint="66"/>
              </w:tcPr>
            </w:tcPrChange>
          </w:tcPr>
          <w:p w14:paraId="544249A8" w14:textId="77777777" w:rsidR="00F22C3C" w:rsidRPr="00ED0B12" w:rsidRDefault="00F22C3C" w:rsidP="00A50DEC">
            <w:pPr>
              <w:rPr>
                <w:rFonts w:ascii="Times New Roman" w:eastAsia="Times New Roman" w:hAnsi="Times New Roman" w:cs="Times New Roman"/>
                <w:b/>
                <w:sz w:val="26"/>
                <w:szCs w:val="26"/>
                <w:lang w:eastAsia="sk-SK"/>
              </w:rPr>
              <w:pPrChange w:id="44" w:author="Autor">
                <w:pPr>
                  <w:framePr w:hSpace="141" w:wrap="around" w:vAnchor="text" w:hAnchor="text" w:x="108" w:y="1"/>
                  <w:suppressOverlap/>
                </w:pPr>
              </w:pPrChange>
            </w:pPr>
            <w:r w:rsidRPr="00ED0B12">
              <w:rPr>
                <w:rFonts w:ascii="Times New Roman" w:eastAsia="Times New Roman" w:hAnsi="Times New Roman" w:cs="Times New Roman"/>
                <w:b/>
                <w:sz w:val="26"/>
                <w:szCs w:val="26"/>
                <w:lang w:eastAsia="sk-SK"/>
              </w:rPr>
              <w:t>Vydáva:</w:t>
            </w:r>
          </w:p>
          <w:p w14:paraId="0E109876" w14:textId="77777777" w:rsidR="00F22C3C" w:rsidRPr="00ED0B12" w:rsidRDefault="00F22C3C" w:rsidP="00A50DEC">
            <w:pPr>
              <w:rPr>
                <w:rFonts w:ascii="Times New Roman" w:eastAsia="Times New Roman" w:hAnsi="Times New Roman" w:cs="Times New Roman"/>
                <w:b/>
                <w:sz w:val="16"/>
                <w:szCs w:val="20"/>
                <w:lang w:eastAsia="sk-SK"/>
              </w:rPr>
              <w:pPrChange w:id="45" w:author="Autor">
                <w:pPr>
                  <w:framePr w:hSpace="141" w:wrap="around" w:vAnchor="text" w:hAnchor="text" w:x="108" w:y="1"/>
                  <w:suppressOverlap/>
                </w:pPr>
              </w:pPrChange>
            </w:pPr>
          </w:p>
          <w:p w14:paraId="2DB5A5F5" w14:textId="77777777" w:rsidR="00F22C3C" w:rsidRPr="00ED0B12" w:rsidRDefault="00F22C3C" w:rsidP="00A50DEC">
            <w:pPr>
              <w:rPr>
                <w:rFonts w:ascii="Times New Roman" w:eastAsia="Times New Roman" w:hAnsi="Times New Roman" w:cs="Times New Roman"/>
                <w:b/>
                <w:sz w:val="16"/>
                <w:szCs w:val="20"/>
                <w:lang w:eastAsia="sk-SK"/>
              </w:rPr>
              <w:pPrChange w:id="46" w:author="Autor">
                <w:pPr>
                  <w:framePr w:hSpace="141" w:wrap="around" w:vAnchor="text" w:hAnchor="text" w:x="108" w:y="1"/>
                  <w:suppressOverlap/>
                </w:pPr>
              </w:pPrChange>
            </w:pPr>
          </w:p>
          <w:p w14:paraId="2CAC7F99" w14:textId="77777777" w:rsidR="00F22C3C" w:rsidRPr="00ED0B12" w:rsidRDefault="00F22C3C" w:rsidP="00A50DEC">
            <w:pPr>
              <w:rPr>
                <w:rFonts w:ascii="Times New Roman" w:eastAsia="Times New Roman" w:hAnsi="Times New Roman" w:cs="Times New Roman"/>
                <w:b/>
                <w:sz w:val="16"/>
                <w:szCs w:val="20"/>
                <w:lang w:eastAsia="sk-SK"/>
              </w:rPr>
              <w:pPrChange w:id="47" w:author="Autor">
                <w:pPr>
                  <w:framePr w:hSpace="141" w:wrap="around" w:vAnchor="text" w:hAnchor="text" w:x="108" w:y="1"/>
                  <w:suppressOverlap/>
                </w:pPr>
              </w:pPrChange>
            </w:pPr>
          </w:p>
          <w:p w14:paraId="70A7D105" w14:textId="77777777" w:rsidR="00F22C3C" w:rsidRPr="00ED0B12" w:rsidRDefault="00F22C3C" w:rsidP="00A50DEC">
            <w:pPr>
              <w:rPr>
                <w:rFonts w:ascii="Times New Roman" w:eastAsia="Times New Roman" w:hAnsi="Times New Roman" w:cs="Times New Roman"/>
                <w:b/>
                <w:sz w:val="16"/>
                <w:szCs w:val="20"/>
                <w:lang w:eastAsia="sk-SK"/>
              </w:rPr>
              <w:pPrChange w:id="48" w:author="Autor">
                <w:pPr>
                  <w:framePr w:hSpace="141" w:wrap="around" w:vAnchor="text" w:hAnchor="text" w:x="108" w:y="1"/>
                  <w:suppressOverlap/>
                </w:pPr>
              </w:pPrChange>
            </w:pPr>
          </w:p>
          <w:p w14:paraId="36EC93BC" w14:textId="77777777" w:rsidR="007720A6" w:rsidRPr="002639E5" w:rsidRDefault="007720A6" w:rsidP="00A777AC">
            <w:pPr>
              <w:framePr w:hSpace="141" w:wrap="around" w:vAnchor="text" w:hAnchor="text" w:x="108" w:y="1"/>
              <w:suppressOverlap/>
              <w:rPr>
                <w:del w:id="49" w:author="Autor"/>
                <w:rFonts w:ascii="Times New Roman" w:hAnsi="Times New Roman" w:cs="Times New Roman"/>
                <w:b/>
                <w:sz w:val="26"/>
                <w:szCs w:val="26"/>
              </w:rPr>
            </w:pPr>
          </w:p>
          <w:p w14:paraId="2CEC6AAA" w14:textId="77777777" w:rsidR="007720A6" w:rsidRPr="002639E5" w:rsidRDefault="007720A6" w:rsidP="00A777AC">
            <w:pPr>
              <w:framePr w:hSpace="141" w:wrap="around" w:vAnchor="text" w:hAnchor="text" w:x="108" w:y="1"/>
              <w:suppressOverlap/>
              <w:rPr>
                <w:del w:id="50" w:author="Autor"/>
                <w:rFonts w:ascii="Times New Roman" w:hAnsi="Times New Roman" w:cs="Times New Roman"/>
                <w:b/>
                <w:sz w:val="26"/>
                <w:szCs w:val="26"/>
              </w:rPr>
            </w:pPr>
            <w:del w:id="51" w:author="Autor">
              <w:r w:rsidRPr="002639E5">
                <w:rPr>
                  <w:rFonts w:ascii="Times New Roman" w:hAnsi="Times New Roman" w:cs="Times New Roman"/>
                  <w:b/>
                  <w:sz w:val="26"/>
                  <w:szCs w:val="26"/>
                </w:rPr>
                <w:delText>Záväznosť:</w:delText>
              </w:r>
            </w:del>
          </w:p>
          <w:p w14:paraId="710A8EBF" w14:textId="77777777" w:rsidR="00F22C3C" w:rsidRPr="00ED0B12" w:rsidRDefault="00F22C3C" w:rsidP="00A50DEC">
            <w:pPr>
              <w:rPr>
                <w:rFonts w:ascii="Times New Roman" w:eastAsia="Times New Roman" w:hAnsi="Times New Roman" w:cs="Times New Roman"/>
                <w:b/>
                <w:sz w:val="26"/>
                <w:szCs w:val="26"/>
                <w:lang w:eastAsia="sk-SK"/>
              </w:rPr>
              <w:pPrChange w:id="52" w:author="Autor">
                <w:pPr>
                  <w:framePr w:hSpace="141" w:wrap="around" w:vAnchor="text" w:hAnchor="text" w:x="108" w:y="1"/>
                  <w:suppressOverlap/>
                </w:pPr>
              </w:pPrChange>
            </w:pPr>
          </w:p>
        </w:tc>
        <w:tc>
          <w:tcPr>
            <w:tcW w:w="6696" w:type="dxa"/>
            <w:shd w:val="clear" w:color="auto" w:fill="8DB3E2"/>
            <w:tcPrChange w:id="53" w:author="Autor">
              <w:tcPr>
                <w:tcW w:w="6696" w:type="dxa"/>
                <w:gridSpan w:val="2"/>
                <w:shd w:val="clear" w:color="auto" w:fill="8DB3E2" w:themeFill="text2" w:themeFillTint="66"/>
              </w:tcPr>
            </w:tcPrChange>
          </w:tcPr>
          <w:p w14:paraId="3D131ED0" w14:textId="77777777" w:rsidR="00F22C3C" w:rsidRPr="002639E5" w:rsidRDefault="00F22C3C" w:rsidP="00A50DEC">
            <w:pPr>
              <w:rPr>
                <w:rFonts w:ascii="Times New Roman" w:hAnsi="Times New Roman" w:cs="Times New Roman"/>
                <w:szCs w:val="20"/>
              </w:rPr>
              <w:pPrChange w:id="54" w:author="Autor">
                <w:pPr>
                  <w:framePr w:hSpace="141" w:wrap="around" w:vAnchor="text" w:hAnchor="text" w:x="108" w:y="1"/>
                  <w:suppressOverlap/>
                </w:pPr>
              </w:pPrChange>
            </w:pPr>
            <w:r w:rsidRPr="002639E5">
              <w:rPr>
                <w:rFonts w:ascii="Times New Roman" w:hAnsi="Times New Roman" w:cs="Times New Roman"/>
                <w:szCs w:val="20"/>
              </w:rPr>
              <w:t>Odbor administratívnych kapacít EŠIF</w:t>
            </w:r>
          </w:p>
          <w:p w14:paraId="2191DAEB" w14:textId="77777777" w:rsidR="00F22C3C" w:rsidRPr="002639E5" w:rsidRDefault="00F22C3C" w:rsidP="00A50DEC">
            <w:pPr>
              <w:rPr>
                <w:rFonts w:ascii="Times New Roman" w:hAnsi="Times New Roman" w:cs="Times New Roman"/>
              </w:rPr>
              <w:pPrChange w:id="55" w:author="Autor">
                <w:pPr>
                  <w:framePr w:hSpace="141" w:wrap="around" w:vAnchor="text" w:hAnchor="text" w:x="108" w:y="1"/>
                  <w:suppressOverlap/>
                </w:pPr>
              </w:pPrChange>
            </w:pPr>
            <w:r w:rsidRPr="002639E5">
              <w:rPr>
                <w:rFonts w:ascii="Times New Roman" w:hAnsi="Times New Roman" w:cs="Times New Roman"/>
              </w:rPr>
              <w:t xml:space="preserve">Úrad vlády SR </w:t>
            </w:r>
          </w:p>
          <w:p w14:paraId="04C4CDA9" w14:textId="77777777" w:rsidR="007720A6" w:rsidRPr="002639E5" w:rsidRDefault="00F22C3C" w:rsidP="00A777AC">
            <w:pPr>
              <w:framePr w:hSpace="141" w:wrap="around" w:vAnchor="text" w:hAnchor="text" w:x="108" w:y="1"/>
              <w:suppressOverlap/>
              <w:rPr>
                <w:del w:id="56" w:author="Autor"/>
                <w:rFonts w:ascii="Times New Roman" w:hAnsi="Times New Roman" w:cs="Times New Roman"/>
                <w:szCs w:val="20"/>
              </w:rPr>
            </w:pPr>
            <w:r>
              <w:rPr>
                <w:rFonts w:ascii="Times New Roman" w:hAnsi="Times New Roman" w:cs="Times New Roman"/>
                <w:szCs w:val="20"/>
              </w:rPr>
              <w:t xml:space="preserve">v súlade so </w:t>
            </w:r>
            <w:r w:rsidRPr="002639E5">
              <w:rPr>
                <w:rFonts w:ascii="Times New Roman" w:hAnsi="Times New Roman" w:cs="Times New Roman"/>
                <w:szCs w:val="20"/>
              </w:rPr>
              <w:t>Systém</w:t>
            </w:r>
            <w:r>
              <w:rPr>
                <w:rFonts w:ascii="Times New Roman" w:hAnsi="Times New Roman" w:cs="Times New Roman"/>
                <w:szCs w:val="20"/>
              </w:rPr>
              <w:t>om</w:t>
            </w:r>
            <w:r w:rsidRPr="002639E5">
              <w:rPr>
                <w:rFonts w:ascii="Times New Roman" w:hAnsi="Times New Roman" w:cs="Times New Roman"/>
                <w:szCs w:val="20"/>
              </w:rPr>
              <w:t xml:space="preserve"> riadenia európskych štrukturálnych a investičných fondov</w:t>
            </w:r>
          </w:p>
          <w:p w14:paraId="0D126DF7" w14:textId="77777777" w:rsidR="007720A6" w:rsidRPr="002639E5" w:rsidRDefault="007720A6" w:rsidP="00A777AC">
            <w:pPr>
              <w:framePr w:hSpace="141" w:wrap="around" w:vAnchor="text" w:hAnchor="text" w:x="108" w:y="1"/>
              <w:suppressOverlap/>
              <w:rPr>
                <w:del w:id="57" w:author="Autor"/>
                <w:rFonts w:ascii="Times New Roman" w:hAnsi="Times New Roman" w:cs="Times New Roman"/>
                <w:szCs w:val="20"/>
              </w:rPr>
            </w:pPr>
          </w:p>
          <w:p w14:paraId="17115E98" w14:textId="77777777" w:rsidR="007720A6" w:rsidRPr="002639E5" w:rsidRDefault="007720A6" w:rsidP="00A777AC">
            <w:pPr>
              <w:framePr w:hSpace="141" w:wrap="around" w:vAnchor="text" w:hAnchor="text" w:x="108" w:y="1"/>
              <w:suppressOverlap/>
              <w:rPr>
                <w:del w:id="58" w:author="Autor"/>
                <w:rFonts w:ascii="Times New Roman" w:hAnsi="Times New Roman" w:cs="Times New Roman"/>
                <w:szCs w:val="20"/>
              </w:rPr>
            </w:pPr>
            <w:del w:id="59" w:author="Autor">
              <w:r w:rsidRPr="002639E5">
                <w:rPr>
                  <w:rFonts w:ascii="Times New Roman" w:hAnsi="Times New Roman" w:cs="Times New Roman"/>
                </w:rPr>
                <w:delText>Metodický pokyn má záväzný charakter v celom rozsahu, ak v jeho texte nie je pri konkrétnom ustanovení uvedené inak</w:delText>
              </w:r>
              <w:r w:rsidR="004A6B02" w:rsidRPr="002639E5">
                <w:rPr>
                  <w:rFonts w:ascii="Times New Roman" w:hAnsi="Times New Roman" w:cs="Times New Roman"/>
                </w:rPr>
                <w:delText>.</w:delText>
              </w:r>
            </w:del>
          </w:p>
          <w:p w14:paraId="73883C8A" w14:textId="77777777" w:rsidR="00F22C3C" w:rsidRPr="00ED0B12" w:rsidRDefault="00F22C3C" w:rsidP="00A50DEC">
            <w:pPr>
              <w:rPr>
                <w:rFonts w:ascii="Times New Roman" w:eastAsia="Times New Roman" w:hAnsi="Times New Roman" w:cs="Times New Roman"/>
                <w:szCs w:val="20"/>
                <w:lang w:eastAsia="sk-SK"/>
              </w:rPr>
              <w:pPrChange w:id="60" w:author="Autor">
                <w:pPr>
                  <w:framePr w:hSpace="141" w:wrap="around" w:vAnchor="text" w:hAnchor="text" w:x="108" w:y="1"/>
                  <w:suppressOverlap/>
                </w:pPr>
              </w:pPrChange>
            </w:pPr>
          </w:p>
        </w:tc>
      </w:tr>
      <w:tr w:rsidR="00F22C3C" w:rsidRPr="00ED0B12" w14:paraId="10425BE5" w14:textId="77777777" w:rsidTr="000448E0">
        <w:trPr>
          <w:ins w:id="61" w:author="Autor"/>
        </w:trPr>
        <w:tc>
          <w:tcPr>
            <w:tcW w:w="2268" w:type="dxa"/>
            <w:shd w:val="clear" w:color="auto" w:fill="8DB3E2"/>
          </w:tcPr>
          <w:p w14:paraId="023F6015" w14:textId="77777777" w:rsidR="00F22C3C" w:rsidRPr="00ED0B12" w:rsidRDefault="00F22C3C" w:rsidP="000448E0">
            <w:pPr>
              <w:rPr>
                <w:ins w:id="62" w:author="Autor"/>
                <w:rFonts w:ascii="Times New Roman" w:eastAsia="Times New Roman" w:hAnsi="Times New Roman" w:cs="Times New Roman"/>
                <w:b/>
                <w:sz w:val="26"/>
                <w:szCs w:val="26"/>
                <w:lang w:eastAsia="sk-SK"/>
              </w:rPr>
            </w:pPr>
            <w:ins w:id="63" w:author="Autor">
              <w:r w:rsidRPr="00ED0B12">
                <w:rPr>
                  <w:rFonts w:ascii="Times New Roman" w:eastAsia="Times New Roman" w:hAnsi="Times New Roman" w:cs="Times New Roman"/>
                  <w:b/>
                  <w:sz w:val="26"/>
                  <w:szCs w:val="26"/>
                  <w:lang w:eastAsia="sk-SK"/>
                </w:rPr>
                <w:t>Záväznosť:</w:t>
              </w:r>
            </w:ins>
          </w:p>
          <w:p w14:paraId="5455B97A" w14:textId="77777777" w:rsidR="00F22C3C" w:rsidRPr="00ED0B12" w:rsidRDefault="00F22C3C" w:rsidP="000448E0">
            <w:pPr>
              <w:rPr>
                <w:ins w:id="64" w:author="Autor"/>
                <w:rFonts w:ascii="Times New Roman" w:eastAsia="Times New Roman" w:hAnsi="Times New Roman" w:cs="Times New Roman"/>
                <w:b/>
                <w:sz w:val="16"/>
                <w:szCs w:val="16"/>
                <w:lang w:eastAsia="sk-SK"/>
              </w:rPr>
            </w:pPr>
          </w:p>
          <w:p w14:paraId="77B971D5" w14:textId="77777777" w:rsidR="00F22C3C" w:rsidRPr="00ED0B12" w:rsidRDefault="00F22C3C" w:rsidP="000448E0">
            <w:pPr>
              <w:rPr>
                <w:ins w:id="65" w:author="Autor"/>
                <w:rFonts w:ascii="Times New Roman" w:eastAsia="Times New Roman" w:hAnsi="Times New Roman" w:cs="Times New Roman"/>
                <w:b/>
                <w:sz w:val="16"/>
                <w:szCs w:val="16"/>
                <w:lang w:eastAsia="sk-SK"/>
              </w:rPr>
            </w:pPr>
          </w:p>
          <w:p w14:paraId="2050FA88" w14:textId="77777777" w:rsidR="00F22C3C" w:rsidRPr="00ED0B12" w:rsidRDefault="00F22C3C" w:rsidP="000448E0">
            <w:pPr>
              <w:rPr>
                <w:ins w:id="66" w:author="Autor"/>
                <w:rFonts w:ascii="Times New Roman" w:eastAsia="Times New Roman" w:hAnsi="Times New Roman" w:cs="Times New Roman"/>
                <w:b/>
                <w:sz w:val="16"/>
                <w:szCs w:val="16"/>
                <w:lang w:eastAsia="sk-SK"/>
              </w:rPr>
            </w:pPr>
          </w:p>
        </w:tc>
        <w:customXmlInsRangeStart w:id="67" w:author="Autor"/>
        <w:sdt>
          <w:sdtPr>
            <w:rPr>
              <w:rFonts w:ascii="Times New Roman" w:eastAsia="Times New Roman" w:hAnsi="Times New Roman" w:cs="Times New Roman"/>
              <w:szCs w:val="20"/>
              <w:lang w:eastAsia="sk-SK"/>
            </w:rPr>
            <w:alias w:val="Záväznosť"/>
            <w:tag w:val="Záväznosť"/>
            <w:id w:val="1763795753"/>
            <w:placeholder>
              <w:docPart w:val="49AF5FB9055B4CFABD1DD616852AF7BD"/>
            </w:placeholder>
            <w:dropDownList>
              <w:listItem w:value="Vyberte položku."/>
              <w:listItem w:displayText="Vzor je pre subjekty, ktorým je určený záväzný v celom jeho rozsahu, bez možnosti úpravy." w:value="Vzor je pre subjekty, ktorým je určený záväzný v celom jeho rozsahu, bez možnosti úpravy."/>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w:value="Vzor je pre subjekty, ktorým je určený záväzný. Subjekty, ktorým je vzor určený môžu vzor doplniť s ohľadom na špecifické potreby OP, pričom musí byť zachovaný minimálny obsah uvedený vo vzore."/>
              <w:listItem w:displayText="Vzor je pre subjekty, ktorým je určený záväzný. Subjekty, ktorým je vzor určený, môžu s ohľadom na špecifické potreby OP vzor doplniť po predbežnom prekonzultovaní s CKO, o nové otázky, pričom musí byť zachovaný minimálny obsah uvedený vo vzore." w:value="Vzor je pre subjekty, ktorým je určený záväzný. Subjekty, ktorým je vzor určený, môžu s ohľadom na špecifické potreby OP vzor doplniť po predbežnom prekonzultovaní s CKO, o nové otázky, pričom musí byť zachovaný minimálny obsah uvedený vo vzore."/>
              <w:listItem w:displayText="Vzor má odporúčací charakter." w:value="Vzor má odporúčací charakter."/>
              <w:listItem w:displayText="Vzor má odporúčací charakter a subjekty, ktorým je vzor určený sú oprávnené využiť iný vzor." w:value="Vzor má odporúčací charakter a subjekty, ktorým je vzor určený sú oprávnené využiť iný vzor."/>
              <w:listItem w:displayText="Vzor má odporúčací charakter, s výnimkou finančných článkov, ktorých zmeny podliehajú schváleniu zo strany CO." w:value="Vzor má odporúčací charakter, s výnimkou finančných článkov, ktorých zmeny podliehajú schváleniu zo strany CO."/>
              <w:listItem w:displayText="Metodický pokyn má záväzný charakter v celom rozsahu, ak v jeho texte nie je pri konkrétnom ustanovení uvedené inak." w:value="Metodický pokyn má záväzný charakter v celom rozsahu, ak v jeho texte nie je pri konkrétnom ustanovení uvedené inak."/>
            </w:dropDownList>
          </w:sdtPr>
          <w:sdtEndPr/>
          <w:sdtContent>
            <w:customXmlInsRangeEnd w:id="67"/>
            <w:tc>
              <w:tcPr>
                <w:tcW w:w="6696" w:type="dxa"/>
                <w:shd w:val="clear" w:color="auto" w:fill="8DB3E2"/>
              </w:tcPr>
              <w:p w14:paraId="5DA7FA83" w14:textId="77777777" w:rsidR="00F22C3C" w:rsidRPr="00ED0B12" w:rsidRDefault="00A50DEC" w:rsidP="000448E0">
                <w:pPr>
                  <w:rPr>
                    <w:ins w:id="68" w:author="Autor"/>
                    <w:rFonts w:ascii="Times New Roman" w:eastAsia="Times New Roman" w:hAnsi="Times New Roman" w:cs="Times New Roman"/>
                    <w:szCs w:val="20"/>
                    <w:lang w:eastAsia="sk-SK"/>
                  </w:rPr>
                </w:pPr>
                <w:ins w:id="69" w:author="Autor">
                  <w:r>
                    <w:rPr>
                      <w:rFonts w:ascii="Times New Roman" w:eastAsia="Times New Roman" w:hAnsi="Times New Roman" w:cs="Times New Roman"/>
                      <w:szCs w:val="20"/>
                      <w:lang w:eastAsia="sk-SK"/>
                    </w:rPr>
                    <w:t>Metodický pokyn má záväzný charakter v celom rozsahu, ak v jeho texte nie je pri konkrétnom ustanovení uvedené inak.</w:t>
                  </w:r>
                </w:ins>
              </w:p>
            </w:tc>
            <w:customXmlInsRangeStart w:id="70" w:author="Autor"/>
          </w:sdtContent>
        </w:sdt>
        <w:customXmlInsRangeEnd w:id="70"/>
      </w:tr>
      <w:tr w:rsidR="00F22C3C" w:rsidRPr="00ED0B12" w14:paraId="479F25B8" w14:textId="77777777" w:rsidTr="00A50DEC">
        <w:trPr>
          <w:trPrChange w:id="71" w:author="Autor">
            <w:trPr>
              <w:gridAfter w:val="0"/>
            </w:trPr>
          </w:trPrChange>
        </w:trPr>
        <w:tc>
          <w:tcPr>
            <w:tcW w:w="2268" w:type="dxa"/>
            <w:shd w:val="clear" w:color="auto" w:fill="8DB3E2"/>
            <w:tcPrChange w:id="72" w:author="Autor">
              <w:tcPr>
                <w:tcW w:w="2268" w:type="dxa"/>
                <w:gridSpan w:val="2"/>
                <w:shd w:val="clear" w:color="auto" w:fill="8DB3E2" w:themeFill="text2" w:themeFillTint="66"/>
              </w:tcPr>
            </w:tcPrChange>
          </w:tcPr>
          <w:p w14:paraId="5CCC0DAC" w14:textId="77777777" w:rsidR="00F22C3C" w:rsidRPr="00ED0B12" w:rsidRDefault="00F22C3C" w:rsidP="00A50DEC">
            <w:pPr>
              <w:rPr>
                <w:rFonts w:ascii="Times New Roman" w:eastAsia="Times New Roman" w:hAnsi="Times New Roman" w:cs="Times New Roman"/>
                <w:b/>
                <w:sz w:val="26"/>
                <w:szCs w:val="26"/>
                <w:lang w:eastAsia="sk-SK"/>
              </w:rPr>
              <w:pPrChange w:id="73" w:author="Autor">
                <w:pPr>
                  <w:framePr w:hSpace="141" w:wrap="around" w:vAnchor="text" w:hAnchor="text" w:x="108" w:y="1"/>
                  <w:suppressOverlap/>
                </w:pPr>
              </w:pPrChange>
            </w:pPr>
            <w:r w:rsidRPr="00ED0B12">
              <w:rPr>
                <w:rFonts w:ascii="Times New Roman" w:eastAsia="Times New Roman" w:hAnsi="Times New Roman" w:cs="Times New Roman"/>
                <w:b/>
                <w:sz w:val="26"/>
                <w:szCs w:val="26"/>
                <w:lang w:eastAsia="sk-SK"/>
              </w:rPr>
              <w:t>Počet príloh:</w:t>
            </w:r>
          </w:p>
          <w:p w14:paraId="1066BA19" w14:textId="77777777" w:rsidR="003A2D2B" w:rsidRDefault="003A2D2B" w:rsidP="00A777AC">
            <w:pPr>
              <w:framePr w:hSpace="141" w:wrap="around" w:vAnchor="text" w:hAnchor="text" w:x="108" w:y="1"/>
              <w:suppressOverlap/>
              <w:rPr>
                <w:del w:id="74" w:author="Autor"/>
                <w:rFonts w:ascii="Times New Roman" w:hAnsi="Times New Roman" w:cs="Times New Roman"/>
                <w:b/>
                <w:sz w:val="26"/>
                <w:szCs w:val="26"/>
              </w:rPr>
            </w:pPr>
          </w:p>
          <w:p w14:paraId="4FFE127E" w14:textId="77777777" w:rsidR="007720A6" w:rsidRPr="002639E5" w:rsidRDefault="007720A6" w:rsidP="00A777AC">
            <w:pPr>
              <w:framePr w:hSpace="141" w:wrap="around" w:vAnchor="text" w:hAnchor="text" w:x="108" w:y="1"/>
              <w:suppressOverlap/>
              <w:rPr>
                <w:del w:id="75" w:author="Autor"/>
                <w:rFonts w:ascii="Times New Roman" w:hAnsi="Times New Roman" w:cs="Times New Roman"/>
                <w:b/>
                <w:sz w:val="26"/>
                <w:szCs w:val="26"/>
              </w:rPr>
            </w:pPr>
            <w:del w:id="76" w:author="Autor">
              <w:r w:rsidRPr="002639E5">
                <w:rPr>
                  <w:rFonts w:ascii="Times New Roman" w:hAnsi="Times New Roman" w:cs="Times New Roman"/>
                  <w:b/>
                  <w:sz w:val="26"/>
                  <w:szCs w:val="26"/>
                </w:rPr>
                <w:delText>Dátum vydania:</w:delText>
              </w:r>
            </w:del>
          </w:p>
          <w:p w14:paraId="1B356324" w14:textId="77777777" w:rsidR="00F22C3C" w:rsidRPr="00A50DEC" w:rsidRDefault="00F22C3C" w:rsidP="00A50DEC">
            <w:pPr>
              <w:rPr>
                <w:rFonts w:ascii="Times New Roman" w:hAnsi="Times New Roman"/>
                <w:b/>
                <w:rPrChange w:id="77" w:author="Autor">
                  <w:rPr>
                    <w:rFonts w:ascii="Times New Roman" w:hAnsi="Times New Roman"/>
                    <w:b/>
                    <w:sz w:val="26"/>
                  </w:rPr>
                </w:rPrChange>
              </w:rPr>
              <w:pPrChange w:id="78" w:author="Autor">
                <w:pPr>
                  <w:framePr w:hSpace="141" w:wrap="around" w:vAnchor="text" w:hAnchor="text" w:x="108" w:y="1"/>
                  <w:suppressOverlap/>
                </w:pPr>
              </w:pPrChange>
            </w:pPr>
          </w:p>
        </w:tc>
        <w:tc>
          <w:tcPr>
            <w:tcW w:w="6696" w:type="dxa"/>
            <w:shd w:val="clear" w:color="auto" w:fill="8DB3E2"/>
            <w:tcPrChange w:id="79" w:author="Autor">
              <w:tcPr>
                <w:tcW w:w="6696" w:type="dxa"/>
                <w:gridSpan w:val="2"/>
                <w:shd w:val="clear" w:color="auto" w:fill="8DB3E2" w:themeFill="text2" w:themeFillTint="66"/>
              </w:tcPr>
            </w:tcPrChange>
          </w:tcPr>
          <w:p w14:paraId="3502501C" w14:textId="77777777" w:rsidR="003A2D2B" w:rsidRDefault="00222915" w:rsidP="00A777AC">
            <w:pPr>
              <w:framePr w:hSpace="141" w:wrap="around" w:vAnchor="text" w:hAnchor="text" w:x="108" w:y="1"/>
              <w:suppressOverlap/>
              <w:rPr>
                <w:del w:id="80" w:author="Autor"/>
                <w:rFonts w:ascii="Times New Roman" w:hAnsi="Times New Roman" w:cs="Times New Roman"/>
                <w:szCs w:val="20"/>
              </w:rPr>
            </w:pPr>
            <w:del w:id="81" w:author="Autor">
              <w:r>
                <w:rPr>
                  <w:rFonts w:ascii="Times New Roman" w:hAnsi="Times New Roman" w:cs="Times New Roman"/>
                  <w:szCs w:val="20"/>
                </w:rPr>
                <w:delText>7</w:delText>
              </w:r>
            </w:del>
          </w:p>
          <w:p w14:paraId="34C80B3A" w14:textId="77777777" w:rsidR="003A2D2B" w:rsidRDefault="003A2D2B" w:rsidP="00A777AC">
            <w:pPr>
              <w:framePr w:hSpace="141" w:wrap="around" w:vAnchor="text" w:hAnchor="text" w:x="108" w:y="1"/>
              <w:suppressOverlap/>
              <w:rPr>
                <w:del w:id="82" w:author="Autor"/>
                <w:rFonts w:ascii="Times New Roman" w:hAnsi="Times New Roman" w:cs="Times New Roman"/>
                <w:szCs w:val="20"/>
              </w:rPr>
            </w:pPr>
          </w:p>
          <w:customXmlDelRangeStart w:id="83" w:author="Autor"/>
          <w:sdt>
            <w:sdtPr>
              <w:rPr>
                <w:rFonts w:ascii="Times New Roman" w:hAnsi="Times New Roman" w:cs="Times New Roman"/>
                <w:szCs w:val="20"/>
              </w:rPr>
              <w:id w:val="-1037042438"/>
              <w:placeholder>
                <w:docPart w:val="40D25D5D4D214388B673D1F26F101B7D"/>
              </w:placeholder>
              <w:date w:fullDate="2017-06-07T00:00:00Z">
                <w:dateFormat w:val="dd.MM.yyyy"/>
                <w:lid w:val="sk-SK"/>
                <w:storeMappedDataAs w:val="dateTime"/>
                <w:calendar w:val="gregorian"/>
              </w:date>
            </w:sdtPr>
            <w:sdtEndPr/>
            <w:sdtContent>
              <w:customXmlDelRangeEnd w:id="83"/>
              <w:p w14:paraId="1B19CC09" w14:textId="77777777" w:rsidR="00000000" w:rsidRDefault="009858EB" w:rsidP="00A50DEC">
                <w:pPr>
                  <w:rPr>
                    <w:del w:id="84" w:author="Autor"/>
                    <w:rFonts w:ascii="Times New Roman" w:eastAsia="Times New Roman" w:hAnsi="Times New Roman" w:cs="Times New Roman"/>
                    <w:lang w:eastAsia="sk-SK"/>
                  </w:rPr>
                </w:pPr>
                <w:del w:id="85" w:author="Autor">
                  <w:r>
                    <w:rPr>
                      <w:rFonts w:ascii="Times New Roman" w:hAnsi="Times New Roman" w:cs="Times New Roman"/>
                      <w:szCs w:val="20"/>
                    </w:rPr>
                    <w:delText>07.06.2017</w:delText>
                  </w:r>
                </w:del>
              </w:p>
              <w:customXmlDelRangeStart w:id="86" w:author="Autor"/>
            </w:sdtContent>
          </w:sdt>
          <w:customXmlDelRangeEnd w:id="86"/>
          <w:p w14:paraId="6A2925E1" w14:textId="1108D681" w:rsidR="00F22C3C" w:rsidRPr="00A50DEC" w:rsidRDefault="00066E0D" w:rsidP="00A50DEC">
            <w:pPr>
              <w:rPr>
                <w:rFonts w:ascii="Times New Roman" w:hAnsi="Times New Roman"/>
                <w:color w:val="808080"/>
                <w:rPrChange w:id="87" w:author="Autor">
                  <w:rPr>
                    <w:rFonts w:ascii="Times New Roman" w:hAnsi="Times New Roman"/>
                  </w:rPr>
                </w:rPrChange>
              </w:rPr>
              <w:pPrChange w:id="88" w:author="Autor">
                <w:pPr>
                  <w:framePr w:hSpace="141" w:wrap="around" w:vAnchor="text" w:hAnchor="text" w:x="108" w:y="1"/>
                  <w:suppressOverlap/>
                </w:pPr>
              </w:pPrChange>
            </w:pPr>
            <w:customXmlInsRangeStart w:id="89" w:author="Autor"/>
            <w:sdt>
              <w:sdtPr>
                <w:rPr>
                  <w:rFonts w:ascii="Times New Roman" w:eastAsia="Times New Roman" w:hAnsi="Times New Roman" w:cs="Times New Roman"/>
                  <w:lang w:eastAsia="sk-SK"/>
                </w:rPr>
                <w:alias w:val="Poradové číslo vzoru"/>
                <w:tag w:val="Poradové číslo vzoru"/>
                <w:id w:val="321319884"/>
                <w:placeholder>
                  <w:docPart w:val="6D999A40F96D4D2288D83EC5FEA1CF0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sdtContent>
                <w:customXmlInsRangeEnd w:id="89"/>
                <w:ins w:id="90" w:author="Autor">
                  <w:r w:rsidR="00A50DEC">
                    <w:rPr>
                      <w:rFonts w:ascii="Times New Roman" w:eastAsia="Times New Roman" w:hAnsi="Times New Roman" w:cs="Times New Roman"/>
                      <w:lang w:eastAsia="sk-SK"/>
                    </w:rPr>
                    <w:t>1</w:t>
                  </w:r>
                </w:ins>
                <w:customXmlInsRangeStart w:id="91" w:author="Autor"/>
              </w:sdtContent>
            </w:sdt>
            <w:customXmlInsRangeEnd w:id="91"/>
          </w:p>
        </w:tc>
      </w:tr>
      <w:tr w:rsidR="00F22C3C" w:rsidRPr="00ED0B12" w14:paraId="1116D797" w14:textId="77777777" w:rsidTr="000448E0">
        <w:trPr>
          <w:ins w:id="92" w:author="Autor"/>
        </w:trPr>
        <w:tc>
          <w:tcPr>
            <w:tcW w:w="2268" w:type="dxa"/>
            <w:shd w:val="clear" w:color="auto" w:fill="8DB3E2"/>
          </w:tcPr>
          <w:p w14:paraId="3F76DCC9" w14:textId="77777777" w:rsidR="00F22C3C" w:rsidRPr="00ED0B12" w:rsidRDefault="00F22C3C" w:rsidP="000448E0">
            <w:pPr>
              <w:rPr>
                <w:ins w:id="93" w:author="Autor"/>
                <w:rFonts w:ascii="Times New Roman" w:eastAsia="Times New Roman" w:hAnsi="Times New Roman" w:cs="Times New Roman"/>
                <w:b/>
                <w:sz w:val="26"/>
                <w:szCs w:val="26"/>
                <w:lang w:eastAsia="sk-SK"/>
              </w:rPr>
            </w:pPr>
            <w:ins w:id="94" w:author="Autor">
              <w:r w:rsidRPr="00ED0B12">
                <w:rPr>
                  <w:rFonts w:ascii="Times New Roman" w:eastAsia="Times New Roman" w:hAnsi="Times New Roman" w:cs="Times New Roman"/>
                  <w:b/>
                  <w:sz w:val="26"/>
                  <w:szCs w:val="26"/>
                  <w:lang w:eastAsia="sk-SK"/>
                </w:rPr>
                <w:t>Dátum vydania:</w:t>
              </w:r>
            </w:ins>
          </w:p>
        </w:tc>
        <w:customXmlInsRangeStart w:id="95" w:author="Autor"/>
        <w:sdt>
          <w:sdtPr>
            <w:rPr>
              <w:rFonts w:ascii="Times New Roman" w:eastAsia="Times New Roman" w:hAnsi="Times New Roman" w:cs="Times New Roman"/>
              <w:szCs w:val="20"/>
              <w:lang w:eastAsia="sk-SK"/>
            </w:rPr>
            <w:id w:val="88820667"/>
            <w:placeholder>
              <w:docPart w:val="19501F8E093C4A5695C09FC26E7007C2"/>
            </w:placeholder>
            <w:date w:fullDate="2018-04-13T00:00:00Z">
              <w:dateFormat w:val="dd.MM.yyyy"/>
              <w:lid w:val="sk-SK"/>
              <w:storeMappedDataAs w:val="dateTime"/>
              <w:calendar w:val="gregorian"/>
            </w:date>
          </w:sdtPr>
          <w:sdtEndPr/>
          <w:sdtContent>
            <w:customXmlInsRangeEnd w:id="95"/>
            <w:tc>
              <w:tcPr>
                <w:tcW w:w="6696" w:type="dxa"/>
                <w:shd w:val="clear" w:color="auto" w:fill="8DB3E2"/>
              </w:tcPr>
              <w:p w14:paraId="4E00D5CC" w14:textId="55068659" w:rsidR="00F22C3C" w:rsidRPr="00ED0B12" w:rsidRDefault="00A50DEC" w:rsidP="000448E0">
                <w:pPr>
                  <w:rPr>
                    <w:ins w:id="96" w:author="Autor"/>
                    <w:rFonts w:ascii="Times New Roman" w:eastAsia="Times New Roman" w:hAnsi="Times New Roman" w:cs="Times New Roman"/>
                    <w:szCs w:val="20"/>
                    <w:lang w:eastAsia="sk-SK"/>
                  </w:rPr>
                </w:pPr>
                <w:r>
                  <w:rPr>
                    <w:rFonts w:ascii="Times New Roman" w:eastAsia="Times New Roman" w:hAnsi="Times New Roman" w:cs="Times New Roman"/>
                    <w:szCs w:val="20"/>
                    <w:lang w:eastAsia="sk-SK"/>
                  </w:rPr>
                  <w:t>13.04.2018</w:t>
                </w:r>
              </w:p>
            </w:tc>
            <w:customXmlInsRangeStart w:id="97" w:author="Autor"/>
          </w:sdtContent>
        </w:sdt>
        <w:customXmlInsRangeEnd w:id="97"/>
      </w:tr>
      <w:tr w:rsidR="00F22C3C" w:rsidRPr="00ED0B12" w14:paraId="16DD42B0" w14:textId="77777777" w:rsidTr="00A50DEC">
        <w:trPr>
          <w:trPrChange w:id="98" w:author="Autor">
            <w:trPr>
              <w:gridAfter w:val="0"/>
            </w:trPr>
          </w:trPrChange>
        </w:trPr>
        <w:tc>
          <w:tcPr>
            <w:tcW w:w="2268" w:type="dxa"/>
            <w:shd w:val="clear" w:color="auto" w:fill="8DB3E2"/>
            <w:tcPrChange w:id="99" w:author="Autor">
              <w:tcPr>
                <w:tcW w:w="2268" w:type="dxa"/>
                <w:gridSpan w:val="2"/>
                <w:shd w:val="clear" w:color="auto" w:fill="8DB3E2" w:themeFill="text2" w:themeFillTint="66"/>
              </w:tcPr>
            </w:tcPrChange>
          </w:tcPr>
          <w:p w14:paraId="34598596" w14:textId="77777777" w:rsidR="00F22C3C" w:rsidRPr="00ED0B12" w:rsidRDefault="00F22C3C" w:rsidP="00A50DEC">
            <w:pPr>
              <w:rPr>
                <w:rFonts w:ascii="Times New Roman" w:eastAsia="Times New Roman" w:hAnsi="Times New Roman" w:cs="Times New Roman"/>
                <w:b/>
                <w:sz w:val="26"/>
                <w:szCs w:val="26"/>
                <w:lang w:eastAsia="sk-SK"/>
              </w:rPr>
              <w:pPrChange w:id="100" w:author="Autor">
                <w:pPr>
                  <w:framePr w:hSpace="141" w:wrap="around" w:vAnchor="text" w:hAnchor="text" w:x="108" w:y="1"/>
                  <w:suppressOverlap/>
                </w:pPr>
              </w:pPrChange>
            </w:pPr>
            <w:r w:rsidRPr="00ED0B12">
              <w:rPr>
                <w:rFonts w:ascii="Times New Roman" w:eastAsia="Times New Roman" w:hAnsi="Times New Roman" w:cs="Times New Roman"/>
                <w:b/>
                <w:sz w:val="26"/>
                <w:szCs w:val="26"/>
                <w:lang w:eastAsia="sk-SK"/>
              </w:rPr>
              <w:t>Dátum účinnosti:</w:t>
            </w:r>
          </w:p>
          <w:p w14:paraId="69669B24" w14:textId="77777777" w:rsidR="00F22C3C" w:rsidRPr="00ED0B12" w:rsidRDefault="00F22C3C" w:rsidP="000448E0">
            <w:pPr>
              <w:rPr>
                <w:ins w:id="101" w:author="Autor"/>
                <w:rFonts w:ascii="Times New Roman" w:eastAsia="Times New Roman" w:hAnsi="Times New Roman" w:cs="Times New Roman"/>
                <w:b/>
                <w:sz w:val="26"/>
                <w:szCs w:val="26"/>
                <w:lang w:eastAsia="sk-SK"/>
              </w:rPr>
            </w:pPr>
          </w:p>
          <w:p w14:paraId="205A9124" w14:textId="77777777" w:rsidR="00F22C3C" w:rsidRPr="00ED0B12" w:rsidRDefault="00F22C3C" w:rsidP="00A50DEC">
            <w:pPr>
              <w:rPr>
                <w:rFonts w:ascii="Times New Roman" w:eastAsia="Times New Roman" w:hAnsi="Times New Roman" w:cs="Times New Roman"/>
                <w:b/>
                <w:sz w:val="26"/>
                <w:szCs w:val="26"/>
                <w:lang w:eastAsia="sk-SK"/>
              </w:rPr>
              <w:pPrChange w:id="102" w:author="Autor">
                <w:pPr>
                  <w:framePr w:hSpace="141" w:wrap="around" w:vAnchor="text" w:hAnchor="text" w:x="108" w:y="1"/>
                  <w:suppressOverlap/>
                </w:pPr>
              </w:pPrChange>
            </w:pPr>
          </w:p>
        </w:tc>
        <w:tc>
          <w:tcPr>
            <w:tcW w:w="6696" w:type="dxa"/>
            <w:shd w:val="clear" w:color="auto" w:fill="8DB3E2"/>
            <w:tcPrChange w:id="103" w:author="Autor">
              <w:tcPr>
                <w:tcW w:w="6696" w:type="dxa"/>
                <w:gridSpan w:val="2"/>
                <w:shd w:val="clear" w:color="auto" w:fill="8DB3E2" w:themeFill="text2" w:themeFillTint="66"/>
              </w:tcPr>
            </w:tcPrChange>
          </w:tcPr>
          <w:p w14:paraId="4D7EDC7B" w14:textId="321BE9BB" w:rsidR="00F22C3C" w:rsidRPr="00ED0B12" w:rsidRDefault="00066E0D" w:rsidP="00A50DEC">
            <w:pPr>
              <w:rPr>
                <w:rFonts w:ascii="Times New Roman" w:eastAsia="Times New Roman" w:hAnsi="Times New Roman" w:cs="Times New Roman"/>
                <w:szCs w:val="20"/>
                <w:lang w:eastAsia="sk-SK"/>
              </w:rPr>
              <w:pPrChange w:id="104" w:author="Autor">
                <w:pPr>
                  <w:framePr w:hSpace="141" w:wrap="around" w:vAnchor="text" w:hAnchor="text" w:x="108" w:y="1"/>
                  <w:suppressOverlap/>
                </w:pPr>
              </w:pPrChange>
            </w:pPr>
            <w:customXmlDelRangeStart w:id="105" w:author="Autor"/>
            <w:sdt>
              <w:sdtPr>
                <w:rPr>
                  <w:rFonts w:ascii="Times New Roman" w:hAnsi="Times New Roman" w:cs="Times New Roman"/>
                  <w:szCs w:val="20"/>
                </w:rPr>
                <w:id w:val="-1888936289"/>
                <w:placeholder>
                  <w:docPart w:val="988642E03DD8495296E3791DA6B3931C"/>
                </w:placeholder>
                <w:date w:fullDate="2017-06-07T00:00:00Z">
                  <w:dateFormat w:val="dd.MM.yyyy"/>
                  <w:lid w:val="sk-SK"/>
                  <w:storeMappedDataAs w:val="dateTime"/>
                  <w:calendar w:val="gregorian"/>
                </w:date>
              </w:sdtPr>
              <w:sdtEndPr/>
              <w:sdtContent>
                <w:customXmlDelRangeEnd w:id="105"/>
                <w:del w:id="106" w:author="Autor">
                  <w:r w:rsidR="009858EB">
                    <w:rPr>
                      <w:rFonts w:ascii="Times New Roman" w:hAnsi="Times New Roman" w:cs="Times New Roman"/>
                      <w:szCs w:val="20"/>
                    </w:rPr>
                    <w:delText>07.06.2017</w:delText>
                  </w:r>
                </w:del>
                <w:customXmlDelRangeStart w:id="107" w:author="Autor"/>
              </w:sdtContent>
            </w:sdt>
            <w:customXmlDelRangeEnd w:id="107"/>
            <w:customXmlInsRangeStart w:id="108" w:author="Autor"/>
            <w:sdt>
              <w:sdtPr>
                <w:rPr>
                  <w:rFonts w:ascii="Times New Roman" w:eastAsia="Times New Roman" w:hAnsi="Times New Roman" w:cs="Times New Roman"/>
                  <w:szCs w:val="20"/>
                  <w:lang w:eastAsia="sk-SK"/>
                </w:rPr>
                <w:id w:val="-1813329615"/>
                <w:placeholder>
                  <w:docPart w:val="BB1A8AD57DA5442AA7C5CE644511A8FD"/>
                </w:placeholder>
                <w:date w:fullDate="2018-04-13T00:00:00Z">
                  <w:dateFormat w:val="dd.MM.yyyy"/>
                  <w:lid w:val="sk-SK"/>
                  <w:storeMappedDataAs w:val="dateTime"/>
                  <w:calendar w:val="gregorian"/>
                </w:date>
              </w:sdtPr>
              <w:sdtEndPr/>
              <w:sdtContent>
                <w:customXmlInsRangeEnd w:id="108"/>
                <w:r w:rsidR="00A50DEC">
                  <w:rPr>
                    <w:rFonts w:ascii="Times New Roman" w:eastAsia="Times New Roman" w:hAnsi="Times New Roman" w:cs="Times New Roman"/>
                    <w:szCs w:val="20"/>
                    <w:lang w:eastAsia="sk-SK"/>
                  </w:rPr>
                  <w:t>13.04.2018</w:t>
                </w:r>
                <w:customXmlInsRangeStart w:id="109" w:author="Autor"/>
              </w:sdtContent>
            </w:sdt>
            <w:customXmlInsRangeEnd w:id="109"/>
          </w:p>
        </w:tc>
      </w:tr>
      <w:tr w:rsidR="00F22C3C" w:rsidRPr="00ED0B12" w14:paraId="138D1AD7" w14:textId="77777777" w:rsidTr="00A50DEC">
        <w:trPr>
          <w:trPrChange w:id="110" w:author="Autor">
            <w:trPr>
              <w:gridAfter w:val="0"/>
            </w:trPr>
          </w:trPrChange>
        </w:trPr>
        <w:tc>
          <w:tcPr>
            <w:tcW w:w="2268" w:type="dxa"/>
            <w:shd w:val="clear" w:color="auto" w:fill="8DB3E2"/>
            <w:tcPrChange w:id="111" w:author="Autor">
              <w:tcPr>
                <w:tcW w:w="2268" w:type="dxa"/>
                <w:gridSpan w:val="2"/>
                <w:shd w:val="clear" w:color="auto" w:fill="8DB3E2" w:themeFill="text2" w:themeFillTint="66"/>
              </w:tcPr>
            </w:tcPrChange>
          </w:tcPr>
          <w:p w14:paraId="415411E9" w14:textId="77777777" w:rsidR="00F22C3C" w:rsidRPr="00ED0B12" w:rsidRDefault="00F22C3C" w:rsidP="00A50DEC">
            <w:pPr>
              <w:rPr>
                <w:rFonts w:ascii="Times New Roman" w:eastAsia="Times New Roman" w:hAnsi="Times New Roman" w:cs="Times New Roman"/>
                <w:b/>
                <w:sz w:val="26"/>
                <w:szCs w:val="26"/>
                <w:lang w:eastAsia="sk-SK"/>
              </w:rPr>
              <w:pPrChange w:id="112" w:author="Autor">
                <w:pPr>
                  <w:framePr w:hSpace="141" w:wrap="around" w:vAnchor="text" w:hAnchor="text" w:x="108" w:y="1"/>
                  <w:suppressOverlap/>
                </w:pPr>
              </w:pPrChange>
            </w:pPr>
            <w:r w:rsidRPr="00ED0B12">
              <w:rPr>
                <w:rFonts w:ascii="Times New Roman" w:eastAsia="Times New Roman" w:hAnsi="Times New Roman" w:cs="Times New Roman"/>
                <w:b/>
                <w:sz w:val="26"/>
                <w:szCs w:val="26"/>
                <w:lang w:eastAsia="sk-SK"/>
              </w:rPr>
              <w:t>Schválil:</w:t>
            </w:r>
          </w:p>
        </w:tc>
        <w:tc>
          <w:tcPr>
            <w:tcW w:w="6696" w:type="dxa"/>
            <w:shd w:val="clear" w:color="auto" w:fill="8DB3E2"/>
            <w:tcPrChange w:id="113" w:author="Autor">
              <w:tcPr>
                <w:tcW w:w="6696" w:type="dxa"/>
                <w:gridSpan w:val="2"/>
                <w:shd w:val="clear" w:color="auto" w:fill="8DB3E2" w:themeFill="text2" w:themeFillTint="66"/>
              </w:tcPr>
            </w:tcPrChange>
          </w:tcPr>
          <w:p w14:paraId="513FE56B" w14:textId="77777777" w:rsidR="00F22C3C" w:rsidRPr="00ED0B12" w:rsidRDefault="00F22C3C" w:rsidP="00A50DEC">
            <w:pPr>
              <w:rPr>
                <w:rFonts w:ascii="Times New Roman" w:eastAsia="Times New Roman" w:hAnsi="Times New Roman" w:cs="Times New Roman"/>
                <w:lang w:eastAsia="sk-SK"/>
              </w:rPr>
              <w:pPrChange w:id="114" w:author="Autor">
                <w:pPr>
                  <w:framePr w:hSpace="141" w:wrap="around" w:vAnchor="text" w:hAnchor="text" w:x="108" w:y="1"/>
                  <w:suppressOverlap/>
                </w:pPr>
              </w:pPrChange>
            </w:pPr>
            <w:r w:rsidRPr="00ED0B12">
              <w:rPr>
                <w:rFonts w:ascii="Times New Roman" w:eastAsia="Times New Roman" w:hAnsi="Times New Roman" w:cs="Times New Roman"/>
                <w:lang w:eastAsia="sk-SK"/>
              </w:rPr>
              <w:t xml:space="preserve">Ing. Igor Federič </w:t>
            </w:r>
            <w:ins w:id="115" w:author="Autor">
              <w:r w:rsidRPr="00ED0B12">
                <w:rPr>
                  <w:rFonts w:ascii="Times New Roman" w:eastAsia="Times New Roman" w:hAnsi="Times New Roman" w:cs="Times New Roman"/>
                  <w:lang w:eastAsia="sk-SK"/>
                </w:rPr>
                <w:t xml:space="preserve">        </w:t>
              </w:r>
            </w:ins>
          </w:p>
          <w:p w14:paraId="1B51288B" w14:textId="77777777" w:rsidR="00F22C3C" w:rsidRPr="00ED0B12" w:rsidRDefault="00F22C3C" w:rsidP="00A50DEC">
            <w:pPr>
              <w:rPr>
                <w:rFonts w:ascii="Times New Roman" w:eastAsia="Times New Roman" w:hAnsi="Times New Roman" w:cs="Times New Roman"/>
                <w:szCs w:val="20"/>
                <w:lang w:eastAsia="sk-SK"/>
              </w:rPr>
              <w:pPrChange w:id="116" w:author="Autor">
                <w:pPr>
                  <w:framePr w:hSpace="141" w:wrap="around" w:vAnchor="text" w:hAnchor="text" w:x="108" w:y="1"/>
                  <w:suppressOverlap/>
                </w:pPr>
              </w:pPrChange>
            </w:pPr>
            <w:r w:rsidRPr="00ED0B12">
              <w:rPr>
                <w:rFonts w:ascii="Times New Roman" w:eastAsia="Times New Roman" w:hAnsi="Times New Roman" w:cs="Times New Roman"/>
                <w:lang w:eastAsia="sk-SK"/>
              </w:rPr>
              <w:t>vedúci Úradu vlády Slovenskej republiky</w:t>
            </w:r>
          </w:p>
        </w:tc>
      </w:tr>
    </w:tbl>
    <w:p w14:paraId="6BDA26A1" w14:textId="6D3EF9F4" w:rsidR="00BC6F79" w:rsidRDefault="00A777AC" w:rsidP="004A6B02">
      <w:pPr>
        <w:ind w:right="-1"/>
        <w:rPr>
          <w:rFonts w:ascii="Times New Roman" w:hAnsi="Times New Roman" w:cs="Times New Roman"/>
          <w:b/>
          <w:color w:val="365F91" w:themeColor="accent1" w:themeShade="BF"/>
          <w:sz w:val="32"/>
          <w:szCs w:val="32"/>
        </w:rPr>
        <w:sectPr w:rsidR="00BC6F79" w:rsidSect="0006073B">
          <w:headerReference w:type="default" r:id="rId13"/>
          <w:footerReference w:type="default" r:id="rId14"/>
          <w:headerReference w:type="first" r:id="rId15"/>
          <w:pgSz w:w="11906" w:h="16838" w:code="9"/>
          <w:pgMar w:top="567" w:right="1559" w:bottom="1559" w:left="1418" w:header="709" w:footer="561" w:gutter="0"/>
          <w:cols w:space="708"/>
          <w:titlePg/>
          <w:docGrid w:linePitch="360"/>
        </w:sectPr>
      </w:pPr>
      <w:r>
        <w:rPr>
          <w:rFonts w:ascii="Times New Roman" w:hAnsi="Times New Roman" w:cs="Times New Roman"/>
          <w:b/>
          <w:color w:val="365F91" w:themeColor="accent1" w:themeShade="BF"/>
          <w:sz w:val="32"/>
          <w:szCs w:val="32"/>
        </w:rPr>
        <w:br w:type="textWrapping" w:clear="all"/>
      </w:r>
    </w:p>
    <w:sdt>
      <w:sdtPr>
        <w:rPr>
          <w:rFonts w:ascii="Times New Roman" w:eastAsiaTheme="minorHAnsi" w:hAnsi="Times New Roman" w:cs="Times New Roman"/>
          <w:b w:val="0"/>
          <w:bCs w:val="0"/>
          <w:color w:val="auto"/>
          <w:sz w:val="24"/>
          <w:szCs w:val="24"/>
          <w:lang w:eastAsia="en-US"/>
        </w:rPr>
        <w:id w:val="-1586212143"/>
        <w:docPartObj>
          <w:docPartGallery w:val="Table of Contents"/>
          <w:docPartUnique/>
        </w:docPartObj>
      </w:sdtPr>
      <w:sdtEndPr/>
      <w:sdtContent>
        <w:p w14:paraId="569C3B31" w14:textId="768B153D" w:rsidR="00D20624" w:rsidRPr="00D71001" w:rsidRDefault="00D20624" w:rsidP="00927942">
          <w:pPr>
            <w:pStyle w:val="Hlavikaobsahu"/>
            <w:spacing w:line="480" w:lineRule="auto"/>
            <w:rPr>
              <w:rStyle w:val="Nadpis2Char"/>
              <w:rFonts w:cs="Times New Roman"/>
              <w:b/>
              <w:color w:val="365F91" w:themeColor="accent1" w:themeShade="BF"/>
              <w:szCs w:val="24"/>
            </w:rPr>
          </w:pPr>
          <w:r w:rsidRPr="00D71001">
            <w:rPr>
              <w:rStyle w:val="Nadpis2Char"/>
              <w:rFonts w:cs="Times New Roman"/>
              <w:b/>
              <w:color w:val="365F91" w:themeColor="accent1" w:themeShade="BF"/>
              <w:szCs w:val="24"/>
            </w:rPr>
            <w:t>Obsah</w:t>
          </w:r>
        </w:p>
        <w:p w14:paraId="6A69A1B2" w14:textId="77777777" w:rsidR="00CC2FA6" w:rsidRPr="009858EB" w:rsidRDefault="00D20624">
          <w:pPr>
            <w:pStyle w:val="Obsah2"/>
            <w:rPr>
              <w:del w:id="127" w:author="Autor"/>
              <w:rFonts w:ascii="Times New Roman" w:hAnsi="Times New Roman" w:cs="Times New Roman"/>
            </w:rPr>
          </w:pPr>
          <w:r w:rsidRPr="009858EB">
            <w:rPr>
              <w:rFonts w:ascii="Times New Roman" w:hAnsi="Times New Roman" w:cs="Times New Roman"/>
              <w:sz w:val="24"/>
              <w:szCs w:val="24"/>
            </w:rPr>
            <w:fldChar w:fldCharType="begin"/>
          </w:r>
          <w:r w:rsidRPr="009858EB">
            <w:rPr>
              <w:rFonts w:ascii="Times New Roman" w:hAnsi="Times New Roman" w:cs="Times New Roman"/>
              <w:sz w:val="24"/>
              <w:szCs w:val="24"/>
            </w:rPr>
            <w:instrText xml:space="preserve"> TOC \o "1-3" \h \z \u </w:instrText>
          </w:r>
          <w:r w:rsidRPr="009858EB">
            <w:rPr>
              <w:rFonts w:ascii="Times New Roman" w:hAnsi="Times New Roman" w:cs="Times New Roman"/>
              <w:sz w:val="24"/>
              <w:szCs w:val="24"/>
            </w:rPr>
            <w:fldChar w:fldCharType="separate"/>
          </w:r>
          <w:del w:id="128" w:author="Autor">
            <w:r w:rsidR="00066E0D">
              <w:fldChar w:fldCharType="begin"/>
            </w:r>
            <w:r w:rsidR="00066E0D">
              <w:delInstrText xml:space="preserve"> HYPERLINK \l "_Toc484441633" </w:delInstrText>
            </w:r>
            <w:r w:rsidR="00066E0D">
              <w:fldChar w:fldCharType="separate"/>
            </w:r>
            <w:r w:rsidR="00CC2FA6" w:rsidRPr="009858EB">
              <w:rPr>
                <w:rStyle w:val="Hypertextovprepojenie"/>
                <w:rFonts w:ascii="Times New Roman" w:hAnsi="Times New Roman" w:cs="Times New Roman"/>
              </w:rPr>
              <w:delText>Zoznam použitých skratiek</w:delTex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delInstrText xml:space="preserve"> PAGEREF _Toc484441633 \h </w:del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delText>3</w:delText>
            </w:r>
            <w:r w:rsidR="00CC2FA6" w:rsidRPr="009858EB">
              <w:rPr>
                <w:rFonts w:ascii="Times New Roman" w:hAnsi="Times New Roman" w:cs="Times New Roman"/>
                <w:webHidden/>
              </w:rPr>
              <w:fldChar w:fldCharType="end"/>
            </w:r>
            <w:r w:rsidR="00066E0D">
              <w:rPr>
                <w:rFonts w:ascii="Times New Roman" w:hAnsi="Times New Roman" w:cs="Times New Roman"/>
              </w:rPr>
              <w:fldChar w:fldCharType="end"/>
            </w:r>
          </w:del>
        </w:p>
        <w:p w14:paraId="716D21C5" w14:textId="77777777" w:rsidR="00CC2FA6" w:rsidRPr="009858EB" w:rsidRDefault="00066E0D">
          <w:pPr>
            <w:pStyle w:val="Obsah2"/>
            <w:rPr>
              <w:del w:id="129" w:author="Autor"/>
              <w:rFonts w:ascii="Times New Roman" w:hAnsi="Times New Roman" w:cs="Times New Roman"/>
            </w:rPr>
          </w:pPr>
          <w:del w:id="130" w:author="Autor">
            <w:r>
              <w:fldChar w:fldCharType="begin"/>
            </w:r>
            <w:r>
              <w:delInstrText xml:space="preserve"> HYPERLINK \l "_Toc484441634" </w:delInstrText>
            </w:r>
            <w:r>
              <w:fldChar w:fldCharType="separate"/>
            </w:r>
            <w:r w:rsidR="00CC2FA6" w:rsidRPr="009858EB">
              <w:rPr>
                <w:rStyle w:val="Hypertextovprepojenie"/>
                <w:rFonts w:ascii="Times New Roman" w:hAnsi="Times New Roman" w:cs="Times New Roman"/>
              </w:rPr>
              <w:delText>1 Súvisiace právne predpisy a dokumenty</w:delTex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delInstrText xml:space="preserve"> PAGEREF _Toc484441634 \h </w:del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delText>5</w:delText>
            </w:r>
            <w:r w:rsidR="00CC2FA6" w:rsidRPr="009858EB">
              <w:rPr>
                <w:rFonts w:ascii="Times New Roman" w:hAnsi="Times New Roman" w:cs="Times New Roman"/>
                <w:webHidden/>
              </w:rPr>
              <w:fldChar w:fldCharType="end"/>
            </w:r>
            <w:r>
              <w:rPr>
                <w:rFonts w:ascii="Times New Roman" w:hAnsi="Times New Roman" w:cs="Times New Roman"/>
              </w:rPr>
              <w:fldChar w:fldCharType="end"/>
            </w:r>
          </w:del>
        </w:p>
        <w:p w14:paraId="02B5894B" w14:textId="77777777" w:rsidR="00CC2FA6" w:rsidRPr="009858EB" w:rsidRDefault="00066E0D">
          <w:pPr>
            <w:pStyle w:val="Obsah2"/>
            <w:rPr>
              <w:del w:id="131" w:author="Autor"/>
              <w:rFonts w:ascii="Times New Roman" w:hAnsi="Times New Roman" w:cs="Times New Roman"/>
            </w:rPr>
          </w:pPr>
          <w:del w:id="132" w:author="Autor">
            <w:r>
              <w:fldChar w:fldCharType="begin"/>
            </w:r>
            <w:r>
              <w:delInstrText xml:space="preserve"> HYPERLINK \l "_Toc48</w:delInstrText>
            </w:r>
            <w:r>
              <w:delInstrText xml:space="preserve">4441635" </w:delInstrText>
            </w:r>
            <w:r>
              <w:fldChar w:fldCharType="separate"/>
            </w:r>
            <w:r w:rsidR="00CC2FA6" w:rsidRPr="009858EB">
              <w:rPr>
                <w:rStyle w:val="Hypertextovprepojenie"/>
                <w:rFonts w:ascii="Times New Roman" w:hAnsi="Times New Roman" w:cs="Times New Roman"/>
              </w:rPr>
              <w:delText>2 Základné pojmy</w:delTex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delInstrText xml:space="preserve"> PAGEREF _Toc484441635 \h </w:del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delText>6</w:delText>
            </w:r>
            <w:r w:rsidR="00CC2FA6" w:rsidRPr="009858EB">
              <w:rPr>
                <w:rFonts w:ascii="Times New Roman" w:hAnsi="Times New Roman" w:cs="Times New Roman"/>
                <w:webHidden/>
              </w:rPr>
              <w:fldChar w:fldCharType="end"/>
            </w:r>
            <w:r>
              <w:rPr>
                <w:rFonts w:ascii="Times New Roman" w:hAnsi="Times New Roman" w:cs="Times New Roman"/>
              </w:rPr>
              <w:fldChar w:fldCharType="end"/>
            </w:r>
          </w:del>
        </w:p>
        <w:p w14:paraId="0960A624" w14:textId="77777777" w:rsidR="00CC2FA6" w:rsidRPr="009858EB" w:rsidRDefault="00066E0D">
          <w:pPr>
            <w:pStyle w:val="Obsah2"/>
            <w:rPr>
              <w:del w:id="133" w:author="Autor"/>
              <w:rFonts w:ascii="Times New Roman" w:hAnsi="Times New Roman" w:cs="Times New Roman"/>
            </w:rPr>
          </w:pPr>
          <w:del w:id="134" w:author="Autor">
            <w:r>
              <w:fldChar w:fldCharType="begin"/>
            </w:r>
            <w:r>
              <w:delInstrText xml:space="preserve"> HYPERLINK \l "_Toc484441636" </w:delInstrText>
            </w:r>
            <w:r>
              <w:fldChar w:fldCharType="separate"/>
            </w:r>
            <w:r w:rsidR="00CC2FA6" w:rsidRPr="009858EB">
              <w:rPr>
                <w:rStyle w:val="Hypertextovprepojenie"/>
                <w:rFonts w:ascii="Times New Roman" w:hAnsi="Times New Roman" w:cs="Times New Roman"/>
              </w:rPr>
              <w:delText>3 Úvod</w:delTex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delInstrText xml:space="preserve"> PAGEREF _Toc484441636 \h </w:del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delText>7</w:delText>
            </w:r>
            <w:r w:rsidR="00CC2FA6" w:rsidRPr="009858EB">
              <w:rPr>
                <w:rFonts w:ascii="Times New Roman" w:hAnsi="Times New Roman" w:cs="Times New Roman"/>
                <w:webHidden/>
              </w:rPr>
              <w:fldChar w:fldCharType="end"/>
            </w:r>
            <w:r>
              <w:rPr>
                <w:rFonts w:ascii="Times New Roman" w:hAnsi="Times New Roman" w:cs="Times New Roman"/>
              </w:rPr>
              <w:fldChar w:fldCharType="end"/>
            </w:r>
          </w:del>
        </w:p>
        <w:p w14:paraId="5BD266C8" w14:textId="77777777" w:rsidR="00CC2FA6" w:rsidRPr="009858EB" w:rsidRDefault="00066E0D">
          <w:pPr>
            <w:pStyle w:val="Obsah2"/>
            <w:rPr>
              <w:del w:id="135" w:author="Autor"/>
              <w:rFonts w:ascii="Times New Roman" w:hAnsi="Times New Roman" w:cs="Times New Roman"/>
            </w:rPr>
          </w:pPr>
          <w:del w:id="136" w:author="Autor">
            <w:r>
              <w:fldChar w:fldCharType="begin"/>
            </w:r>
            <w:r>
              <w:delInstrText xml:space="preserve"> HYPERLINK \l "_Toc484441637" </w:delInstrText>
            </w:r>
            <w:r>
              <w:fldChar w:fldCharType="separate"/>
            </w:r>
            <w:r w:rsidR="00CC2FA6" w:rsidRPr="009858EB">
              <w:rPr>
                <w:rStyle w:val="Hypertextovprepojenie"/>
                <w:rFonts w:ascii="Times New Roman" w:hAnsi="Times New Roman" w:cs="Times New Roman"/>
              </w:rPr>
              <w:delText>4 Štruktúra a obsah</w:delTex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delInstrText xml:space="preserve"> PAGEREF _Toc484441637 \h </w:del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delText>8</w:delText>
            </w:r>
            <w:r w:rsidR="00CC2FA6" w:rsidRPr="009858EB">
              <w:rPr>
                <w:rFonts w:ascii="Times New Roman" w:hAnsi="Times New Roman" w:cs="Times New Roman"/>
                <w:webHidden/>
              </w:rPr>
              <w:fldChar w:fldCharType="end"/>
            </w:r>
            <w:r>
              <w:rPr>
                <w:rFonts w:ascii="Times New Roman" w:hAnsi="Times New Roman" w:cs="Times New Roman"/>
              </w:rPr>
              <w:fldChar w:fldCharType="end"/>
            </w:r>
          </w:del>
        </w:p>
        <w:p w14:paraId="31BDDDDD" w14:textId="77777777" w:rsidR="00CC2FA6" w:rsidRPr="009858EB" w:rsidRDefault="00066E0D">
          <w:pPr>
            <w:pStyle w:val="Obsah2"/>
            <w:rPr>
              <w:del w:id="137" w:author="Autor"/>
              <w:rFonts w:ascii="Times New Roman" w:hAnsi="Times New Roman" w:cs="Times New Roman"/>
            </w:rPr>
          </w:pPr>
          <w:del w:id="138" w:author="Autor">
            <w:r>
              <w:fldChar w:fldCharType="begin"/>
            </w:r>
            <w:r>
              <w:delInstrText xml:space="preserve"> HYPERLINK \l "_Toc484441638" </w:delInstrText>
            </w:r>
            <w:r>
              <w:fldChar w:fldCharType="separate"/>
            </w:r>
            <w:r w:rsidR="00CC2FA6" w:rsidRPr="009858EB">
              <w:rPr>
                <w:rStyle w:val="Hypertextovprepojenie"/>
                <w:rFonts w:ascii="Times New Roman" w:hAnsi="Times New Roman" w:cs="Times New Roman"/>
              </w:rPr>
              <w:delText>5 Zodpovednosti</w:delTex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delInstrText xml:space="preserve"> PAGEREF _Toc484441638 \h </w:del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delText>8</w:delText>
            </w:r>
            <w:r w:rsidR="00CC2FA6" w:rsidRPr="009858EB">
              <w:rPr>
                <w:rFonts w:ascii="Times New Roman" w:hAnsi="Times New Roman" w:cs="Times New Roman"/>
                <w:webHidden/>
              </w:rPr>
              <w:fldChar w:fldCharType="end"/>
            </w:r>
            <w:r>
              <w:rPr>
                <w:rFonts w:ascii="Times New Roman" w:hAnsi="Times New Roman" w:cs="Times New Roman"/>
              </w:rPr>
              <w:fldChar w:fldCharType="end"/>
            </w:r>
          </w:del>
        </w:p>
        <w:p w14:paraId="5BF54252" w14:textId="77777777" w:rsidR="00CC2FA6" w:rsidRPr="009858EB" w:rsidRDefault="00066E0D">
          <w:pPr>
            <w:pStyle w:val="Obsah2"/>
            <w:rPr>
              <w:del w:id="139" w:author="Autor"/>
              <w:rFonts w:ascii="Times New Roman" w:hAnsi="Times New Roman" w:cs="Times New Roman"/>
            </w:rPr>
          </w:pPr>
          <w:del w:id="140" w:author="Autor">
            <w:r>
              <w:fldChar w:fldCharType="begin"/>
            </w:r>
            <w:r>
              <w:delInstrText xml:space="preserve"> HYPERLINK \l "_Toc484441639" </w:delInstrText>
            </w:r>
            <w:r>
              <w:fldChar w:fldCharType="separate"/>
            </w:r>
            <w:r w:rsidR="00CC2FA6" w:rsidRPr="009858EB">
              <w:rPr>
                <w:rStyle w:val="Hypertextovprepojenie"/>
                <w:rFonts w:ascii="Times New Roman" w:hAnsi="Times New Roman" w:cs="Times New Roman"/>
              </w:rPr>
              <w:delText>6 Popis hlavných údajov</w:delTex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delInstrText xml:space="preserve"> PAGEREF _Toc484441639 \h </w:del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delText>10</w:delText>
            </w:r>
            <w:r w:rsidR="00CC2FA6" w:rsidRPr="009858EB">
              <w:rPr>
                <w:rFonts w:ascii="Times New Roman" w:hAnsi="Times New Roman" w:cs="Times New Roman"/>
                <w:webHidden/>
              </w:rPr>
              <w:fldChar w:fldCharType="end"/>
            </w:r>
            <w:r>
              <w:rPr>
                <w:rFonts w:ascii="Times New Roman" w:hAnsi="Times New Roman" w:cs="Times New Roman"/>
              </w:rPr>
              <w:fldChar w:fldCharType="end"/>
            </w:r>
          </w:del>
        </w:p>
        <w:p w14:paraId="6AFE383A" w14:textId="77777777" w:rsidR="00CC2FA6" w:rsidRPr="009858EB" w:rsidRDefault="00066E0D">
          <w:pPr>
            <w:pStyle w:val="Obsah2"/>
            <w:rPr>
              <w:del w:id="141" w:author="Autor"/>
              <w:rFonts w:ascii="Times New Roman" w:hAnsi="Times New Roman" w:cs="Times New Roman"/>
            </w:rPr>
          </w:pPr>
          <w:del w:id="142" w:author="Autor">
            <w:r>
              <w:fldChar w:fldCharType="begin"/>
            </w:r>
            <w:r>
              <w:delInstrText xml:space="preserve"> HYPERLINK \l "_Toc484441640" </w:delInstrText>
            </w:r>
            <w:r>
              <w:fldChar w:fldCharType="separate"/>
            </w:r>
            <w:r w:rsidR="00CC2FA6" w:rsidRPr="009858EB">
              <w:rPr>
                <w:rStyle w:val="Hypertextovprepojenie"/>
                <w:rFonts w:ascii="Times New Roman" w:hAnsi="Times New Roman" w:cs="Times New Roman"/>
              </w:rPr>
              <w:delText>7 Zoznam príloh</w:delText>
            </w:r>
            <w:r w:rsidR="00CC2FA6" w:rsidRPr="009858EB">
              <w:rPr>
                <w:rFonts w:ascii="Times New Roman" w:hAnsi="Times New Roman" w:cs="Times New Roman"/>
                <w:webHidden/>
              </w:rPr>
              <w:tab/>
            </w:r>
            <w:r w:rsidR="00CC2FA6" w:rsidRPr="009858EB">
              <w:rPr>
                <w:rFonts w:ascii="Times New Roman" w:hAnsi="Times New Roman" w:cs="Times New Roman"/>
                <w:webHidden/>
              </w:rPr>
              <w:fldChar w:fldCharType="begin"/>
            </w:r>
            <w:r w:rsidR="00CC2FA6" w:rsidRPr="009858EB">
              <w:rPr>
                <w:rFonts w:ascii="Times New Roman" w:hAnsi="Times New Roman" w:cs="Times New Roman"/>
                <w:webHidden/>
              </w:rPr>
              <w:delInstrText xml:space="preserve"> PAGEREF _Toc484441640 \h </w:delInstrText>
            </w:r>
            <w:r w:rsidR="00CC2FA6" w:rsidRPr="009858EB">
              <w:rPr>
                <w:rFonts w:ascii="Times New Roman" w:hAnsi="Times New Roman" w:cs="Times New Roman"/>
                <w:webHidden/>
              </w:rPr>
            </w:r>
            <w:r w:rsidR="00CC2FA6" w:rsidRPr="009858EB">
              <w:rPr>
                <w:rFonts w:ascii="Times New Roman" w:hAnsi="Times New Roman" w:cs="Times New Roman"/>
                <w:webHidden/>
              </w:rPr>
              <w:fldChar w:fldCharType="separate"/>
            </w:r>
            <w:r w:rsidR="00CC2FA6" w:rsidRPr="009858EB">
              <w:rPr>
                <w:rFonts w:ascii="Times New Roman" w:hAnsi="Times New Roman" w:cs="Times New Roman"/>
                <w:webHidden/>
              </w:rPr>
              <w:delText>10</w:delText>
            </w:r>
            <w:r w:rsidR="00CC2FA6" w:rsidRPr="009858EB">
              <w:rPr>
                <w:rFonts w:ascii="Times New Roman" w:hAnsi="Times New Roman" w:cs="Times New Roman"/>
                <w:webHidden/>
              </w:rPr>
              <w:fldChar w:fldCharType="end"/>
            </w:r>
            <w:r>
              <w:rPr>
                <w:rFonts w:ascii="Times New Roman" w:hAnsi="Times New Roman" w:cs="Times New Roman"/>
              </w:rPr>
              <w:fldChar w:fldCharType="end"/>
            </w:r>
          </w:del>
        </w:p>
        <w:p w14:paraId="453888E1" w14:textId="6DF18759" w:rsidR="00BD718B" w:rsidRDefault="00066E0D">
          <w:pPr>
            <w:pStyle w:val="Obsah2"/>
            <w:rPr>
              <w:ins w:id="143" w:author="Autor"/>
            </w:rPr>
          </w:pPr>
          <w:ins w:id="144" w:author="Autor">
            <w:r>
              <w:fldChar w:fldCharType="begin"/>
            </w:r>
            <w:r>
              <w:instrText xml:space="preserve"> HYPERLINK \l "_Toc511292800" </w:instrText>
            </w:r>
            <w:r>
              <w:fldChar w:fldCharType="separate"/>
            </w:r>
            <w:r w:rsidR="00BD718B" w:rsidRPr="008B4FB1">
              <w:rPr>
                <w:rStyle w:val="Hypertextovprepojenie"/>
              </w:rPr>
              <w:t>Zoznam použitých skratiek</w:t>
            </w:r>
            <w:r w:rsidR="00BD718B">
              <w:rPr>
                <w:webHidden/>
              </w:rPr>
              <w:tab/>
            </w:r>
            <w:r w:rsidR="00BD718B">
              <w:rPr>
                <w:webHidden/>
              </w:rPr>
              <w:fldChar w:fldCharType="begin"/>
            </w:r>
            <w:r w:rsidR="00BD718B">
              <w:rPr>
                <w:webHidden/>
              </w:rPr>
              <w:instrText xml:space="preserve"> PAGEREF _Toc511292800 \h </w:instrText>
            </w:r>
            <w:r w:rsidR="00BD718B">
              <w:rPr>
                <w:webHidden/>
              </w:rPr>
            </w:r>
            <w:r w:rsidR="00BD718B">
              <w:rPr>
                <w:webHidden/>
              </w:rPr>
              <w:fldChar w:fldCharType="separate"/>
            </w:r>
            <w:r w:rsidR="00BD718B">
              <w:rPr>
                <w:webHidden/>
              </w:rPr>
              <w:t>3</w:t>
            </w:r>
            <w:r w:rsidR="00BD718B">
              <w:rPr>
                <w:webHidden/>
              </w:rPr>
              <w:fldChar w:fldCharType="end"/>
            </w:r>
            <w:r>
              <w:fldChar w:fldCharType="end"/>
            </w:r>
          </w:ins>
        </w:p>
        <w:p w14:paraId="24E80A4A" w14:textId="23F92033" w:rsidR="00BD718B" w:rsidRDefault="00066E0D">
          <w:pPr>
            <w:pStyle w:val="Obsah2"/>
            <w:rPr>
              <w:ins w:id="145" w:author="Autor"/>
            </w:rPr>
          </w:pPr>
          <w:ins w:id="146" w:author="Autor">
            <w:r>
              <w:fldChar w:fldCharType="begin"/>
            </w:r>
            <w:r>
              <w:instrText xml:space="preserve"> HYPERLINK \l "_Toc511292801" </w:instrText>
            </w:r>
            <w:r>
              <w:fldChar w:fldCharType="separate"/>
            </w:r>
            <w:r w:rsidR="00BD718B" w:rsidRPr="008B4FB1">
              <w:rPr>
                <w:rStyle w:val="Hypertextovprepojenie"/>
              </w:rPr>
              <w:t>1 Súvisiace právne predpisy a dokumenty</w:t>
            </w:r>
            <w:r w:rsidR="00BD718B">
              <w:rPr>
                <w:webHidden/>
              </w:rPr>
              <w:tab/>
            </w:r>
            <w:r w:rsidR="00BD718B">
              <w:rPr>
                <w:webHidden/>
              </w:rPr>
              <w:fldChar w:fldCharType="begin"/>
            </w:r>
            <w:r w:rsidR="00BD718B">
              <w:rPr>
                <w:webHidden/>
              </w:rPr>
              <w:instrText xml:space="preserve"> PAGEREF _Toc511292801 \h </w:instrText>
            </w:r>
            <w:r w:rsidR="00BD718B">
              <w:rPr>
                <w:webHidden/>
              </w:rPr>
            </w:r>
            <w:r w:rsidR="00BD718B">
              <w:rPr>
                <w:webHidden/>
              </w:rPr>
              <w:fldChar w:fldCharType="separate"/>
            </w:r>
            <w:r w:rsidR="00BD718B">
              <w:rPr>
                <w:webHidden/>
              </w:rPr>
              <w:t>4</w:t>
            </w:r>
            <w:r w:rsidR="00BD718B">
              <w:rPr>
                <w:webHidden/>
              </w:rPr>
              <w:fldChar w:fldCharType="end"/>
            </w:r>
            <w:r>
              <w:fldChar w:fldCharType="end"/>
            </w:r>
          </w:ins>
        </w:p>
        <w:p w14:paraId="74DF7798" w14:textId="22435067" w:rsidR="00BD718B" w:rsidRDefault="00066E0D">
          <w:pPr>
            <w:pStyle w:val="Obsah2"/>
            <w:rPr>
              <w:ins w:id="147" w:author="Autor"/>
            </w:rPr>
          </w:pPr>
          <w:ins w:id="148" w:author="Autor">
            <w:r>
              <w:fldChar w:fldCharType="begin"/>
            </w:r>
            <w:r>
              <w:instrText xml:space="preserve"> HYPERLINK \l "_Toc511292802" </w:instrText>
            </w:r>
            <w:r>
              <w:fldChar w:fldCharType="separate"/>
            </w:r>
            <w:r w:rsidR="00BD718B" w:rsidRPr="008B4FB1">
              <w:rPr>
                <w:rStyle w:val="Hypertextovprepojenie"/>
              </w:rPr>
              <w:t>2 Základné pojmy</w:t>
            </w:r>
            <w:r w:rsidR="00BD718B">
              <w:rPr>
                <w:webHidden/>
              </w:rPr>
              <w:tab/>
            </w:r>
            <w:r w:rsidR="00BD718B">
              <w:rPr>
                <w:webHidden/>
              </w:rPr>
              <w:fldChar w:fldCharType="begin"/>
            </w:r>
            <w:r w:rsidR="00BD718B">
              <w:rPr>
                <w:webHidden/>
              </w:rPr>
              <w:instrText xml:space="preserve"> PAGEREF _Toc511292802 \h </w:instrText>
            </w:r>
            <w:r w:rsidR="00BD718B">
              <w:rPr>
                <w:webHidden/>
              </w:rPr>
            </w:r>
            <w:r w:rsidR="00BD718B">
              <w:rPr>
                <w:webHidden/>
              </w:rPr>
              <w:fldChar w:fldCharType="separate"/>
            </w:r>
            <w:r w:rsidR="00BD718B">
              <w:rPr>
                <w:webHidden/>
              </w:rPr>
              <w:t>5</w:t>
            </w:r>
            <w:r w:rsidR="00BD718B">
              <w:rPr>
                <w:webHidden/>
              </w:rPr>
              <w:fldChar w:fldCharType="end"/>
            </w:r>
            <w:r>
              <w:fldChar w:fldCharType="end"/>
            </w:r>
          </w:ins>
        </w:p>
        <w:p w14:paraId="3BFC03B2" w14:textId="0C83E3C0" w:rsidR="00BD718B" w:rsidRDefault="00066E0D">
          <w:pPr>
            <w:pStyle w:val="Obsah2"/>
            <w:rPr>
              <w:ins w:id="149" w:author="Autor"/>
            </w:rPr>
          </w:pPr>
          <w:ins w:id="150" w:author="Autor">
            <w:r>
              <w:fldChar w:fldCharType="begin"/>
            </w:r>
            <w:r>
              <w:instrText xml:space="preserve"> HYPERLINK \l "_Toc511292803" </w:instrText>
            </w:r>
            <w:r>
              <w:fldChar w:fldCharType="separate"/>
            </w:r>
            <w:r w:rsidR="00BD718B" w:rsidRPr="008B4FB1">
              <w:rPr>
                <w:rStyle w:val="Hypertextovprepojenie"/>
              </w:rPr>
              <w:t>3 Úvod</w:t>
            </w:r>
            <w:r w:rsidR="00BD718B">
              <w:rPr>
                <w:webHidden/>
              </w:rPr>
              <w:tab/>
            </w:r>
            <w:r w:rsidR="00BD718B">
              <w:rPr>
                <w:webHidden/>
              </w:rPr>
              <w:fldChar w:fldCharType="begin"/>
            </w:r>
            <w:r w:rsidR="00BD718B">
              <w:rPr>
                <w:webHidden/>
              </w:rPr>
              <w:instrText xml:space="preserve"> PAGEREF _Toc511292803 \h </w:instrText>
            </w:r>
            <w:r w:rsidR="00BD718B">
              <w:rPr>
                <w:webHidden/>
              </w:rPr>
            </w:r>
            <w:r w:rsidR="00BD718B">
              <w:rPr>
                <w:webHidden/>
              </w:rPr>
              <w:fldChar w:fldCharType="separate"/>
            </w:r>
            <w:r w:rsidR="00BD718B">
              <w:rPr>
                <w:webHidden/>
              </w:rPr>
              <w:t>6</w:t>
            </w:r>
            <w:r w:rsidR="00BD718B">
              <w:rPr>
                <w:webHidden/>
              </w:rPr>
              <w:fldChar w:fldCharType="end"/>
            </w:r>
            <w:r>
              <w:fldChar w:fldCharType="end"/>
            </w:r>
          </w:ins>
        </w:p>
        <w:p w14:paraId="4E2698B5" w14:textId="2BEF535F" w:rsidR="00BD718B" w:rsidRDefault="00066E0D">
          <w:pPr>
            <w:pStyle w:val="Obsah2"/>
            <w:rPr>
              <w:ins w:id="151" w:author="Autor"/>
            </w:rPr>
          </w:pPr>
          <w:ins w:id="152" w:author="Autor">
            <w:r>
              <w:fldChar w:fldCharType="begin"/>
            </w:r>
            <w:r>
              <w:instrText xml:space="preserve"> HYPERLINK \l "_Toc511292804" </w:instrText>
            </w:r>
            <w:r>
              <w:fldChar w:fldCharType="separate"/>
            </w:r>
            <w:r w:rsidR="00BD718B" w:rsidRPr="008B4FB1">
              <w:rPr>
                <w:rStyle w:val="Hypertextovprepojenie"/>
              </w:rPr>
              <w:t>4 Štruktúra a obsah</w:t>
            </w:r>
            <w:r w:rsidR="00BD718B">
              <w:rPr>
                <w:webHidden/>
              </w:rPr>
              <w:tab/>
            </w:r>
            <w:r w:rsidR="00BD718B">
              <w:rPr>
                <w:webHidden/>
              </w:rPr>
              <w:fldChar w:fldCharType="begin"/>
            </w:r>
            <w:r w:rsidR="00BD718B">
              <w:rPr>
                <w:webHidden/>
              </w:rPr>
              <w:instrText xml:space="preserve"> PAGEREF _Toc511292804 \h </w:instrText>
            </w:r>
            <w:r w:rsidR="00BD718B">
              <w:rPr>
                <w:webHidden/>
              </w:rPr>
            </w:r>
            <w:r w:rsidR="00BD718B">
              <w:rPr>
                <w:webHidden/>
              </w:rPr>
              <w:fldChar w:fldCharType="separate"/>
            </w:r>
            <w:r w:rsidR="00BD718B">
              <w:rPr>
                <w:webHidden/>
              </w:rPr>
              <w:t>7</w:t>
            </w:r>
            <w:r w:rsidR="00BD718B">
              <w:rPr>
                <w:webHidden/>
              </w:rPr>
              <w:fldChar w:fldCharType="end"/>
            </w:r>
            <w:r>
              <w:fldChar w:fldCharType="end"/>
            </w:r>
          </w:ins>
        </w:p>
        <w:p w14:paraId="39BD37D0" w14:textId="6F4FB62F" w:rsidR="00BD718B" w:rsidRDefault="00066E0D">
          <w:pPr>
            <w:pStyle w:val="Obsah2"/>
            <w:rPr>
              <w:ins w:id="153" w:author="Autor"/>
            </w:rPr>
          </w:pPr>
          <w:ins w:id="154" w:author="Autor">
            <w:r>
              <w:fldChar w:fldCharType="begin"/>
            </w:r>
            <w:r>
              <w:instrText xml:space="preserve"> HYPERLINK \l "_Toc511292805" </w:instrText>
            </w:r>
            <w:r>
              <w:fldChar w:fldCharType="separate"/>
            </w:r>
            <w:r w:rsidR="00BD718B" w:rsidRPr="008B4FB1">
              <w:rPr>
                <w:rStyle w:val="Hypertextovprepojenie"/>
              </w:rPr>
              <w:t>5 Zodpovednosti</w:t>
            </w:r>
            <w:r w:rsidR="00BD718B">
              <w:rPr>
                <w:webHidden/>
              </w:rPr>
              <w:tab/>
            </w:r>
            <w:r w:rsidR="00BD718B">
              <w:rPr>
                <w:webHidden/>
              </w:rPr>
              <w:fldChar w:fldCharType="begin"/>
            </w:r>
            <w:r w:rsidR="00BD718B">
              <w:rPr>
                <w:webHidden/>
              </w:rPr>
              <w:instrText xml:space="preserve"> PAGEREF _Toc511292805 \h </w:instrText>
            </w:r>
            <w:r w:rsidR="00BD718B">
              <w:rPr>
                <w:webHidden/>
              </w:rPr>
            </w:r>
            <w:r w:rsidR="00BD718B">
              <w:rPr>
                <w:webHidden/>
              </w:rPr>
              <w:fldChar w:fldCharType="separate"/>
            </w:r>
            <w:r w:rsidR="00BD718B">
              <w:rPr>
                <w:webHidden/>
              </w:rPr>
              <w:t>8</w:t>
            </w:r>
            <w:r w:rsidR="00BD718B">
              <w:rPr>
                <w:webHidden/>
              </w:rPr>
              <w:fldChar w:fldCharType="end"/>
            </w:r>
            <w:r>
              <w:fldChar w:fldCharType="end"/>
            </w:r>
          </w:ins>
        </w:p>
        <w:p w14:paraId="2B12FB28" w14:textId="1D63D9A5" w:rsidR="00BD718B" w:rsidRDefault="00066E0D">
          <w:pPr>
            <w:pStyle w:val="Obsah2"/>
            <w:rPr>
              <w:ins w:id="155" w:author="Autor"/>
            </w:rPr>
          </w:pPr>
          <w:ins w:id="156" w:author="Autor">
            <w:r>
              <w:fldChar w:fldCharType="begin"/>
            </w:r>
            <w:r>
              <w:instrText xml:space="preserve"> HYPERLINK \l "_Toc511292806" </w:instrText>
            </w:r>
            <w:r>
              <w:fldChar w:fldCharType="separate"/>
            </w:r>
            <w:r w:rsidR="00BD718B" w:rsidRPr="008B4FB1">
              <w:rPr>
                <w:rStyle w:val="Hypertextovprepojenie"/>
              </w:rPr>
              <w:t>6 Popis hlavných údajov</w:t>
            </w:r>
            <w:r w:rsidR="00BD718B">
              <w:rPr>
                <w:webHidden/>
              </w:rPr>
              <w:tab/>
            </w:r>
            <w:r w:rsidR="00BD718B">
              <w:rPr>
                <w:webHidden/>
              </w:rPr>
              <w:fldChar w:fldCharType="begin"/>
            </w:r>
            <w:r w:rsidR="00BD718B">
              <w:rPr>
                <w:webHidden/>
              </w:rPr>
              <w:instrText xml:space="preserve"> PAGEREF _Toc511292806 \h </w:instrText>
            </w:r>
            <w:r w:rsidR="00BD718B">
              <w:rPr>
                <w:webHidden/>
              </w:rPr>
            </w:r>
            <w:r w:rsidR="00BD718B">
              <w:rPr>
                <w:webHidden/>
              </w:rPr>
              <w:fldChar w:fldCharType="separate"/>
            </w:r>
            <w:r w:rsidR="00BD718B">
              <w:rPr>
                <w:webHidden/>
              </w:rPr>
              <w:t>8</w:t>
            </w:r>
            <w:r w:rsidR="00BD718B">
              <w:rPr>
                <w:webHidden/>
              </w:rPr>
              <w:fldChar w:fldCharType="end"/>
            </w:r>
            <w:r>
              <w:fldChar w:fldCharType="end"/>
            </w:r>
          </w:ins>
        </w:p>
        <w:p w14:paraId="123A0A25" w14:textId="6EAA64B0" w:rsidR="00BD718B" w:rsidRDefault="00066E0D">
          <w:pPr>
            <w:pStyle w:val="Obsah2"/>
            <w:rPr>
              <w:ins w:id="157" w:author="Autor"/>
            </w:rPr>
          </w:pPr>
          <w:ins w:id="158" w:author="Autor">
            <w:r>
              <w:fldChar w:fldCharType="begin"/>
            </w:r>
            <w:r>
              <w:instrText xml:space="preserve"> HYPERLINK \l "_Toc511292807" </w:instrText>
            </w:r>
            <w:r>
              <w:fldChar w:fldCharType="separate"/>
            </w:r>
            <w:r w:rsidR="00BD718B" w:rsidRPr="008B4FB1">
              <w:rPr>
                <w:rStyle w:val="Hypertextovprepojenie"/>
              </w:rPr>
              <w:t>7 Zoznam príloh</w:t>
            </w:r>
            <w:r w:rsidR="00BD718B">
              <w:rPr>
                <w:webHidden/>
              </w:rPr>
              <w:tab/>
            </w:r>
            <w:r w:rsidR="00BD718B">
              <w:rPr>
                <w:webHidden/>
              </w:rPr>
              <w:fldChar w:fldCharType="begin"/>
            </w:r>
            <w:r w:rsidR="00BD718B">
              <w:rPr>
                <w:webHidden/>
              </w:rPr>
              <w:instrText xml:space="preserve"> PAGEREF _Toc511292807 \h </w:instrText>
            </w:r>
            <w:r w:rsidR="00BD718B">
              <w:rPr>
                <w:webHidden/>
              </w:rPr>
            </w:r>
            <w:r w:rsidR="00BD718B">
              <w:rPr>
                <w:webHidden/>
              </w:rPr>
              <w:fldChar w:fldCharType="separate"/>
            </w:r>
            <w:r w:rsidR="00BD718B">
              <w:rPr>
                <w:webHidden/>
              </w:rPr>
              <w:t>10</w:t>
            </w:r>
            <w:r w:rsidR="00BD718B">
              <w:rPr>
                <w:webHidden/>
              </w:rPr>
              <w:fldChar w:fldCharType="end"/>
            </w:r>
            <w:r>
              <w:fldChar w:fldCharType="end"/>
            </w:r>
          </w:ins>
        </w:p>
        <w:p w14:paraId="4297AC2E" w14:textId="55C684B5" w:rsidR="00D20624" w:rsidRPr="002639E5" w:rsidRDefault="00D20624" w:rsidP="00927942">
          <w:pPr>
            <w:spacing w:line="480" w:lineRule="auto"/>
            <w:rPr>
              <w:rFonts w:ascii="Times New Roman" w:hAnsi="Times New Roman" w:cs="Times New Roman"/>
            </w:rPr>
          </w:pPr>
          <w:r w:rsidRPr="009858EB">
            <w:rPr>
              <w:rFonts w:ascii="Times New Roman" w:hAnsi="Times New Roman" w:cs="Times New Roman"/>
              <w:b/>
              <w:bCs/>
            </w:rPr>
            <w:fldChar w:fldCharType="end"/>
          </w:r>
        </w:p>
      </w:sdtContent>
    </w:sdt>
    <w:p w14:paraId="2522C468" w14:textId="2995A1C5" w:rsidR="00CF04E8" w:rsidRDefault="00CF04E8">
      <w:pPr>
        <w:rPr>
          <w:rFonts w:ascii="Times New Roman" w:hAnsi="Times New Roman" w:cs="Times New Roman"/>
          <w:lang w:eastAsia="sk-SK"/>
        </w:rPr>
      </w:pPr>
      <w:r>
        <w:rPr>
          <w:rFonts w:ascii="Times New Roman" w:hAnsi="Times New Roman" w:cs="Times New Roman"/>
          <w:lang w:eastAsia="sk-SK"/>
        </w:rPr>
        <w:br w:type="page"/>
      </w:r>
    </w:p>
    <w:p w14:paraId="41E49AD2" w14:textId="254D5316" w:rsidR="0033583B" w:rsidRPr="00D71001" w:rsidRDefault="00DE1347" w:rsidP="004555BA">
      <w:pPr>
        <w:pStyle w:val="Nadpis2"/>
        <w:numPr>
          <w:ilvl w:val="0"/>
          <w:numId w:val="0"/>
        </w:numPr>
        <w:rPr>
          <w:color w:val="365F91" w:themeColor="accent1" w:themeShade="BF"/>
        </w:rPr>
      </w:pPr>
      <w:bookmarkStart w:id="159" w:name="_Toc508950973"/>
      <w:bookmarkStart w:id="160" w:name="_Toc511292800"/>
      <w:bookmarkStart w:id="161" w:name="_Toc484441633"/>
      <w:r w:rsidRPr="00D71001">
        <w:rPr>
          <w:color w:val="365F91" w:themeColor="accent1" w:themeShade="BF"/>
        </w:rPr>
        <w:t xml:space="preserve">Zoznam </w:t>
      </w:r>
      <w:r w:rsidR="005A2D33">
        <w:rPr>
          <w:color w:val="365F91" w:themeColor="accent1" w:themeShade="BF"/>
        </w:rPr>
        <w:t>použitých skratiek</w:t>
      </w:r>
      <w:bookmarkEnd w:id="159"/>
      <w:bookmarkEnd w:id="160"/>
      <w:bookmarkEnd w:id="161"/>
      <w:r w:rsidR="005A2D33">
        <w:rPr>
          <w:color w:val="365F91" w:themeColor="accent1" w:themeShade="BF"/>
        </w:rPr>
        <w:t xml:space="preserve"> </w:t>
      </w:r>
    </w:p>
    <w:p w14:paraId="35BFED40" w14:textId="77777777" w:rsidR="006F377A" w:rsidRDefault="006F377A" w:rsidP="006F377A">
      <w:pPr>
        <w:ind w:left="432"/>
        <w:rPr>
          <w:del w:id="162" w:author="Autor"/>
          <w:rFonts w:ascii="Times New Roman" w:hAnsi="Times New Roman" w:cs="Times New Roman"/>
        </w:rPr>
      </w:pPr>
      <w:del w:id="163" w:author="Autor">
        <w:r>
          <w:rPr>
            <w:rFonts w:ascii="Times New Roman" w:hAnsi="Times New Roman" w:cs="Times New Roman"/>
          </w:rPr>
          <w:delText>AFCOS</w:delText>
        </w:r>
        <w:r>
          <w:rPr>
            <w:rFonts w:ascii="Times New Roman" w:hAnsi="Times New Roman" w:cs="Times New Roman"/>
          </w:rPr>
          <w:tab/>
        </w:r>
        <w:r>
          <w:rPr>
            <w:rFonts w:ascii="Times New Roman" w:hAnsi="Times New Roman" w:cs="Times New Roman"/>
          </w:rPr>
          <w:tab/>
        </w:r>
        <w:r w:rsidRPr="00E56A89">
          <w:rPr>
            <w:rFonts w:ascii="Times New Roman" w:hAnsi="Times New Roman" w:cs="Times New Roman"/>
          </w:rPr>
          <w:delText>Útvar pre koordináciu boja proti podvodom</w:delText>
        </w:r>
      </w:del>
    </w:p>
    <w:p w14:paraId="1EFD848C" w14:textId="77777777" w:rsidR="006F377A" w:rsidRPr="002639E5" w:rsidRDefault="006F377A" w:rsidP="006F377A">
      <w:pPr>
        <w:ind w:left="432"/>
        <w:rPr>
          <w:del w:id="164" w:author="Autor"/>
          <w:rFonts w:ascii="Times New Roman" w:hAnsi="Times New Roman" w:cs="Times New Roman"/>
        </w:rPr>
      </w:pPr>
      <w:del w:id="165" w:author="Autor">
        <w:r w:rsidRPr="002639E5">
          <w:rPr>
            <w:rFonts w:ascii="Times New Roman" w:hAnsi="Times New Roman" w:cs="Times New Roman"/>
          </w:rPr>
          <w:delText>AK</w:delText>
        </w:r>
        <w:r>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delText>administratívne kapacity</w:delText>
        </w:r>
      </w:del>
    </w:p>
    <w:p w14:paraId="25086F3E" w14:textId="6AD51E51" w:rsidR="006F377A" w:rsidRPr="002639E5" w:rsidRDefault="006F377A" w:rsidP="006F377A">
      <w:pPr>
        <w:ind w:left="432"/>
        <w:rPr>
          <w:ins w:id="166" w:author="Autor"/>
          <w:rFonts w:ascii="Times New Roman" w:hAnsi="Times New Roman" w:cs="Times New Roman"/>
        </w:rPr>
      </w:pPr>
      <w:ins w:id="167" w:author="Autor">
        <w:r w:rsidRPr="002639E5">
          <w:rPr>
            <w:rFonts w:ascii="Times New Roman" w:hAnsi="Times New Roman" w:cs="Times New Roman"/>
          </w:rPr>
          <w:t>AK</w:t>
        </w:r>
        <w:r w:rsidR="00CB1583">
          <w:rPr>
            <w:rFonts w:ascii="Times New Roman" w:hAnsi="Times New Roman" w:cs="Times New Roman"/>
          </w:rPr>
          <w:t xml:space="preserve"> EŠIF</w:t>
        </w:r>
        <w:r>
          <w:rPr>
            <w:rFonts w:ascii="Times New Roman" w:hAnsi="Times New Roman" w:cs="Times New Roman"/>
          </w:rPr>
          <w:tab/>
        </w:r>
        <w:r>
          <w:rPr>
            <w:rFonts w:ascii="Times New Roman" w:hAnsi="Times New Roman" w:cs="Times New Roman"/>
          </w:rPr>
          <w:tab/>
        </w:r>
        <w:r w:rsidR="00235954">
          <w:rPr>
            <w:rFonts w:ascii="Times New Roman" w:hAnsi="Times New Roman" w:cs="Times New Roman"/>
          </w:rPr>
          <w:t>administratívna</w:t>
        </w:r>
        <w:r w:rsidRPr="002639E5">
          <w:rPr>
            <w:rFonts w:ascii="Times New Roman" w:hAnsi="Times New Roman" w:cs="Times New Roman"/>
          </w:rPr>
          <w:t xml:space="preserve"> kapacit</w:t>
        </w:r>
        <w:r w:rsidR="00235954">
          <w:rPr>
            <w:rFonts w:ascii="Times New Roman" w:hAnsi="Times New Roman" w:cs="Times New Roman"/>
          </w:rPr>
          <w:t>a</w:t>
        </w:r>
        <w:r w:rsidR="00CB1583">
          <w:rPr>
            <w:rFonts w:ascii="Times New Roman" w:hAnsi="Times New Roman" w:cs="Times New Roman"/>
          </w:rPr>
          <w:t xml:space="preserve"> EŠIF</w:t>
        </w:r>
      </w:ins>
    </w:p>
    <w:p w14:paraId="4FA06741" w14:textId="6B5D7404" w:rsidR="006F377A" w:rsidRDefault="006F377A" w:rsidP="006F377A">
      <w:pPr>
        <w:ind w:left="432"/>
        <w:rPr>
          <w:rFonts w:ascii="Times New Roman" w:hAnsi="Times New Roman" w:cs="Times New Roman"/>
        </w:rPr>
      </w:pPr>
      <w:r w:rsidRPr="002639E5">
        <w:rPr>
          <w:rFonts w:ascii="Times New Roman" w:hAnsi="Times New Roman" w:cs="Times New Roman"/>
        </w:rPr>
        <w:t xml:space="preserve">CKO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Centrálny koordinačný orgán</w:t>
      </w:r>
    </w:p>
    <w:p w14:paraId="57A5F843" w14:textId="339E7D03" w:rsidR="006F377A" w:rsidRPr="002639E5" w:rsidRDefault="006F377A" w:rsidP="006F377A">
      <w:pPr>
        <w:ind w:left="432"/>
        <w:rPr>
          <w:rFonts w:ascii="Times New Roman" w:hAnsi="Times New Roman" w:cs="Times New Roman"/>
        </w:rPr>
      </w:pPr>
      <w:r>
        <w:rPr>
          <w:rFonts w:ascii="Times New Roman" w:hAnsi="Times New Roman" w:cs="Times New Roman"/>
        </w:rPr>
        <w:t>CO</w:t>
      </w:r>
      <w:r>
        <w:rPr>
          <w:rFonts w:ascii="Times New Roman" w:hAnsi="Times New Roman" w:cs="Times New Roman"/>
        </w:rPr>
        <w:tab/>
      </w:r>
      <w:r>
        <w:rPr>
          <w:rFonts w:ascii="Times New Roman" w:hAnsi="Times New Roman" w:cs="Times New Roman"/>
        </w:rPr>
        <w:tab/>
        <w:t>Certifikačný orgán</w:t>
      </w:r>
    </w:p>
    <w:p w14:paraId="1531FF67" w14:textId="554D48A8" w:rsidR="006F377A" w:rsidRDefault="006F377A" w:rsidP="006F377A">
      <w:pPr>
        <w:ind w:left="2127" w:hanging="1695"/>
        <w:rPr>
          <w:rFonts w:ascii="Times New Roman" w:hAnsi="Times New Roman" w:cs="Times New Roman"/>
        </w:rPr>
      </w:pPr>
      <w:r w:rsidRPr="002639E5">
        <w:rPr>
          <w:rFonts w:ascii="Times New Roman" w:hAnsi="Times New Roman" w:cs="Times New Roman"/>
        </w:rPr>
        <w:t xml:space="preserve">CPV </w:t>
      </w:r>
      <w:r w:rsidRPr="002639E5">
        <w:rPr>
          <w:rFonts w:ascii="Times New Roman" w:hAnsi="Times New Roman" w:cs="Times New Roman"/>
        </w:rPr>
        <w:tab/>
        <w:t>Centrálny plán vzdelávania</w:t>
      </w:r>
      <w:r>
        <w:rPr>
          <w:rFonts w:ascii="Times New Roman" w:hAnsi="Times New Roman" w:cs="Times New Roman"/>
        </w:rPr>
        <w:t xml:space="preserve"> administratívnych kapacít EŠIF na programové obdobie 2014 – 2020</w:t>
      </w:r>
    </w:p>
    <w:p w14:paraId="7ED2AF98" w14:textId="77777777" w:rsidR="006F377A" w:rsidRDefault="006F377A" w:rsidP="006F377A">
      <w:pPr>
        <w:ind w:left="2127" w:hanging="1695"/>
        <w:rPr>
          <w:del w:id="168" w:author="Autor"/>
          <w:rFonts w:ascii="Times New Roman" w:hAnsi="Times New Roman" w:cs="Times New Roman"/>
        </w:rPr>
      </w:pPr>
      <w:del w:id="169" w:author="Autor">
        <w:r>
          <w:rPr>
            <w:rFonts w:ascii="Times New Roman" w:hAnsi="Times New Roman" w:cs="Times New Roman"/>
          </w:rPr>
          <w:delText>EIA</w:delText>
        </w:r>
        <w:r>
          <w:rPr>
            <w:rFonts w:ascii="Times New Roman" w:hAnsi="Times New Roman" w:cs="Times New Roman"/>
          </w:rPr>
          <w:tab/>
          <w:delText>Environmental impact assesment (posudzovanie vplyvov na životné prostredie)</w:delText>
        </w:r>
      </w:del>
    </w:p>
    <w:p w14:paraId="10E93923" w14:textId="73A862DA" w:rsidR="00CB1583" w:rsidRDefault="00CB1583" w:rsidP="006F377A">
      <w:pPr>
        <w:ind w:left="2127" w:hanging="1695"/>
        <w:rPr>
          <w:ins w:id="170" w:author="Autor"/>
          <w:rFonts w:ascii="Times New Roman" w:hAnsi="Times New Roman" w:cs="Times New Roman"/>
        </w:rPr>
      </w:pPr>
      <w:ins w:id="171" w:author="Autor">
        <w:r>
          <w:rPr>
            <w:rFonts w:ascii="Times New Roman" w:hAnsi="Times New Roman" w:cs="Times New Roman"/>
          </w:rPr>
          <w:t>IS CPV</w:t>
        </w:r>
        <w:r>
          <w:rPr>
            <w:rFonts w:ascii="Times New Roman" w:hAnsi="Times New Roman" w:cs="Times New Roman"/>
          </w:rPr>
          <w:tab/>
          <w:t>Informačný systém Centrálny plán vzdelávania AK EŠIF</w:t>
        </w:r>
      </w:ins>
    </w:p>
    <w:p w14:paraId="73674C49" w14:textId="17A142EA" w:rsidR="006F377A" w:rsidRDefault="006F377A" w:rsidP="006F377A">
      <w:pPr>
        <w:ind w:left="1418" w:hanging="986"/>
        <w:rPr>
          <w:rFonts w:ascii="Times New Roman" w:hAnsi="Times New Roman" w:cs="Times New Roman"/>
        </w:rPr>
      </w:pPr>
      <w:r>
        <w:rPr>
          <w:rFonts w:ascii="Times New Roman" w:hAnsi="Times New Roman" w:cs="Times New Roman"/>
        </w:rPr>
        <w:t>EÚ</w:t>
      </w:r>
      <w:r>
        <w:rPr>
          <w:rFonts w:ascii="Times New Roman" w:hAnsi="Times New Roman" w:cs="Times New Roman"/>
        </w:rPr>
        <w:tab/>
      </w:r>
      <w:r>
        <w:rPr>
          <w:rFonts w:ascii="Times New Roman" w:hAnsi="Times New Roman" w:cs="Times New Roman"/>
        </w:rPr>
        <w:tab/>
        <w:t>Európska únia</w:t>
      </w:r>
    </w:p>
    <w:p w14:paraId="5CE69137" w14:textId="2090BD70" w:rsidR="006F377A" w:rsidRPr="002639E5" w:rsidRDefault="006F377A" w:rsidP="006F377A">
      <w:pPr>
        <w:ind w:left="432"/>
        <w:rPr>
          <w:rFonts w:ascii="Times New Roman" w:hAnsi="Times New Roman" w:cs="Times New Roman"/>
        </w:rPr>
      </w:pPr>
      <w:r>
        <w:rPr>
          <w:rFonts w:ascii="Times New Roman" w:hAnsi="Times New Roman" w:cs="Times New Roman"/>
        </w:rPr>
        <w:t>ENRF</w:t>
      </w:r>
      <w:r>
        <w:rPr>
          <w:rFonts w:ascii="Times New Roman" w:hAnsi="Times New Roman" w:cs="Times New Roman"/>
        </w:rPr>
        <w:tab/>
      </w:r>
      <w:r>
        <w:rPr>
          <w:rFonts w:ascii="Times New Roman" w:hAnsi="Times New Roman" w:cs="Times New Roman"/>
        </w:rPr>
        <w:tab/>
        <w:t>Európsky námorný a rybársky fond</w:t>
      </w:r>
    </w:p>
    <w:p w14:paraId="145DDF32" w14:textId="6BC02E87" w:rsidR="006F377A" w:rsidRDefault="006F377A" w:rsidP="006F377A">
      <w:pPr>
        <w:ind w:left="432"/>
        <w:rPr>
          <w:rFonts w:ascii="Times New Roman" w:hAnsi="Times New Roman" w:cs="Times New Roman"/>
        </w:rPr>
      </w:pPr>
      <w:r w:rsidRPr="002639E5">
        <w:rPr>
          <w:rFonts w:ascii="Times New Roman" w:hAnsi="Times New Roman" w:cs="Times New Roman"/>
        </w:rPr>
        <w:t xml:space="preserve">EŠIF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európske štrukturálne a investičné fondy</w:t>
      </w:r>
    </w:p>
    <w:p w14:paraId="73A75805" w14:textId="77777777" w:rsidR="006F377A" w:rsidRPr="001E107E" w:rsidRDefault="006F377A" w:rsidP="006F377A">
      <w:pPr>
        <w:ind w:left="432"/>
        <w:rPr>
          <w:del w:id="172" w:author="Autor"/>
          <w:rFonts w:ascii="Times New Roman" w:hAnsi="Times New Roman" w:cs="Times New Roman"/>
          <w:b/>
          <w:bCs/>
        </w:rPr>
      </w:pPr>
      <w:del w:id="173" w:author="Autor">
        <w:r>
          <w:rPr>
            <w:rFonts w:ascii="Times New Roman" w:hAnsi="Times New Roman" w:cs="Times New Roman"/>
          </w:rPr>
          <w:delText>FEAD</w:delText>
        </w:r>
        <w:r>
          <w:rPr>
            <w:rFonts w:ascii="Times New Roman" w:hAnsi="Times New Roman" w:cs="Times New Roman"/>
          </w:rPr>
          <w:tab/>
        </w:r>
        <w:r>
          <w:rPr>
            <w:rFonts w:ascii="Times New Roman" w:hAnsi="Times New Roman" w:cs="Times New Roman"/>
          </w:rPr>
          <w:tab/>
        </w:r>
        <w:r w:rsidRPr="0034089D">
          <w:rPr>
            <w:rFonts w:ascii="Times New Roman" w:hAnsi="Times New Roman" w:cs="Times New Roman"/>
            <w:bCs/>
          </w:rPr>
          <w:delText>Fund for European Aid to the Most Deprived</w:delText>
        </w:r>
        <w:r w:rsidRPr="001E107E">
          <w:rPr>
            <w:rFonts w:ascii="Times New Roman" w:hAnsi="Times New Roman" w:cs="Times New Roman"/>
            <w:b/>
            <w:bCs/>
          </w:rPr>
          <w:delText> </w:delText>
        </w:r>
      </w:del>
    </w:p>
    <w:p w14:paraId="2142B946" w14:textId="7BC5EB1D" w:rsidR="006F377A" w:rsidRDefault="006F377A" w:rsidP="006F377A">
      <w:pPr>
        <w:ind w:left="432"/>
        <w:rPr>
          <w:rFonts w:ascii="Times New Roman" w:hAnsi="Times New Roman" w:cs="Times New Roman"/>
        </w:rPr>
      </w:pPr>
      <w:r>
        <w:rPr>
          <w:rFonts w:ascii="Times New Roman" w:hAnsi="Times New Roman" w:cs="Times New Roman"/>
        </w:rPr>
        <w:t>FTE</w:t>
      </w:r>
      <w:r>
        <w:rPr>
          <w:rFonts w:ascii="Times New Roman" w:hAnsi="Times New Roman" w:cs="Times New Roman"/>
        </w:rPr>
        <w:tab/>
      </w:r>
      <w:r>
        <w:rPr>
          <w:rFonts w:ascii="Times New Roman" w:hAnsi="Times New Roman" w:cs="Times New Roman"/>
        </w:rPr>
        <w:tab/>
        <w:t xml:space="preserve">Full time equivalent </w:t>
      </w:r>
      <w:del w:id="174" w:author="Autor">
        <w:r>
          <w:rPr>
            <w:rFonts w:ascii="Times New Roman" w:hAnsi="Times New Roman" w:cs="Times New Roman"/>
          </w:rPr>
          <w:delText>(</w:delText>
        </w:r>
      </w:del>
      <w:ins w:id="175" w:author="Autor">
        <w:r w:rsidR="00AD256B">
          <w:rPr>
            <w:rFonts w:ascii="Times New Roman" w:hAnsi="Times New Roman" w:cs="Times New Roman"/>
          </w:rPr>
          <w:t>/</w:t>
        </w:r>
      </w:ins>
      <w:r>
        <w:rPr>
          <w:rFonts w:ascii="Times New Roman" w:hAnsi="Times New Roman" w:cs="Times New Roman"/>
        </w:rPr>
        <w:t>ekvi</w:t>
      </w:r>
      <w:r w:rsidR="00F72BCB">
        <w:rPr>
          <w:rFonts w:ascii="Times New Roman" w:hAnsi="Times New Roman" w:cs="Times New Roman"/>
        </w:rPr>
        <w:t>valent plného pracovného úväzku</w:t>
      </w:r>
      <w:del w:id="176" w:author="Autor">
        <w:r>
          <w:rPr>
            <w:rFonts w:ascii="Times New Roman" w:hAnsi="Times New Roman" w:cs="Times New Roman"/>
          </w:rPr>
          <w:delText>)</w:delText>
        </w:r>
      </w:del>
    </w:p>
    <w:p w14:paraId="17CA6B27" w14:textId="69E298B1" w:rsidR="006F377A" w:rsidRDefault="006F377A" w:rsidP="006F377A">
      <w:pPr>
        <w:ind w:left="432"/>
        <w:rPr>
          <w:rFonts w:ascii="Times New Roman" w:hAnsi="Times New Roman" w:cs="Times New Roman"/>
        </w:rPr>
      </w:pPr>
      <w:r>
        <w:rPr>
          <w:rFonts w:ascii="Times New Roman" w:hAnsi="Times New Roman" w:cs="Times New Roman"/>
        </w:rPr>
        <w:t>IROP</w:t>
      </w:r>
      <w:r>
        <w:rPr>
          <w:rFonts w:ascii="Times New Roman" w:hAnsi="Times New Roman" w:cs="Times New Roman"/>
        </w:rPr>
        <w:tab/>
      </w:r>
      <w:r>
        <w:rPr>
          <w:rFonts w:ascii="Times New Roman" w:hAnsi="Times New Roman" w:cs="Times New Roman"/>
        </w:rPr>
        <w:tab/>
        <w:t>Integrovaný regionálny operačný program</w:t>
      </w:r>
    </w:p>
    <w:p w14:paraId="72D9A30E" w14:textId="77777777" w:rsidR="006F377A" w:rsidRDefault="006F377A" w:rsidP="006F377A">
      <w:pPr>
        <w:ind w:left="432"/>
        <w:rPr>
          <w:del w:id="177" w:author="Autor"/>
          <w:rFonts w:ascii="Times New Roman" w:hAnsi="Times New Roman" w:cs="Times New Roman"/>
        </w:rPr>
      </w:pPr>
      <w:del w:id="178" w:author="Autor">
        <w:r>
          <w:rPr>
            <w:rFonts w:ascii="Times New Roman" w:hAnsi="Times New Roman" w:cs="Times New Roman"/>
          </w:rPr>
          <w:delText>ITMS</w:delText>
        </w:r>
        <w:r>
          <w:rPr>
            <w:rFonts w:ascii="Times New Roman" w:hAnsi="Times New Roman" w:cs="Times New Roman"/>
          </w:rPr>
          <w:tab/>
        </w:r>
        <w:r>
          <w:rPr>
            <w:rFonts w:ascii="Times New Roman" w:hAnsi="Times New Roman" w:cs="Times New Roman"/>
          </w:rPr>
          <w:tab/>
          <w:delText>Informačný monitorovací systém pre EŠIF</w:delText>
        </w:r>
      </w:del>
    </w:p>
    <w:p w14:paraId="2853CC61" w14:textId="03503066" w:rsidR="006F377A" w:rsidRDefault="006F377A" w:rsidP="006F377A">
      <w:pPr>
        <w:ind w:left="432"/>
        <w:rPr>
          <w:rFonts w:ascii="Times New Roman" w:hAnsi="Times New Roman" w:cs="Times New Roman"/>
        </w:rPr>
      </w:pPr>
      <w:r>
        <w:rPr>
          <w:rFonts w:ascii="Times New Roman" w:hAnsi="Times New Roman" w:cs="Times New Roman"/>
        </w:rPr>
        <w:t>NKÚ</w:t>
      </w:r>
      <w:r>
        <w:rPr>
          <w:rFonts w:ascii="Times New Roman" w:hAnsi="Times New Roman" w:cs="Times New Roman"/>
        </w:rPr>
        <w:tab/>
      </w:r>
      <w:r>
        <w:rPr>
          <w:rFonts w:ascii="Times New Roman" w:hAnsi="Times New Roman" w:cs="Times New Roman"/>
        </w:rPr>
        <w:tab/>
        <w:t>Najvyšší kontrolný úrad</w:t>
      </w:r>
    </w:p>
    <w:p w14:paraId="2251431A" w14:textId="77777777" w:rsidR="006F377A" w:rsidRDefault="006F377A" w:rsidP="006F377A">
      <w:pPr>
        <w:ind w:left="432"/>
        <w:rPr>
          <w:del w:id="179" w:author="Autor"/>
          <w:rFonts w:ascii="Times New Roman" w:hAnsi="Times New Roman" w:cs="Times New Roman"/>
        </w:rPr>
      </w:pPr>
      <w:del w:id="180" w:author="Autor">
        <w:r>
          <w:rPr>
            <w:rFonts w:ascii="Times New Roman" w:hAnsi="Times New Roman" w:cs="Times New Roman"/>
          </w:rPr>
          <w:delText>OCKÚ</w:delText>
        </w:r>
        <w:r>
          <w:rPr>
            <w:rFonts w:ascii="Times New Roman" w:hAnsi="Times New Roman" w:cs="Times New Roman"/>
          </w:rPr>
          <w:tab/>
        </w:r>
        <w:r>
          <w:rPr>
            <w:rFonts w:ascii="Times New Roman" w:hAnsi="Times New Roman" w:cs="Times New Roman"/>
          </w:rPr>
          <w:tab/>
          <w:delText>Odbor centrálny kontaktný útvar pre OLAF</w:delText>
        </w:r>
      </w:del>
    </w:p>
    <w:p w14:paraId="22880F65" w14:textId="77777777" w:rsidR="006F377A" w:rsidRDefault="006F377A" w:rsidP="006F377A">
      <w:pPr>
        <w:ind w:left="432"/>
        <w:rPr>
          <w:del w:id="181" w:author="Autor"/>
          <w:rFonts w:ascii="Times New Roman" w:hAnsi="Times New Roman" w:cs="Times New Roman"/>
        </w:rPr>
      </w:pPr>
      <w:del w:id="182" w:author="Autor">
        <w:r>
          <w:rPr>
            <w:rFonts w:ascii="Times New Roman" w:hAnsi="Times New Roman" w:cs="Times New Roman"/>
          </w:rPr>
          <w:delText>OLAF</w:delText>
        </w:r>
        <w:r>
          <w:rPr>
            <w:rFonts w:ascii="Times New Roman" w:hAnsi="Times New Roman" w:cs="Times New Roman"/>
          </w:rPr>
          <w:tab/>
        </w:r>
        <w:r>
          <w:rPr>
            <w:rFonts w:ascii="Times New Roman" w:hAnsi="Times New Roman" w:cs="Times New Roman"/>
          </w:rPr>
          <w:tab/>
        </w:r>
        <w:r w:rsidRPr="00DE7F21">
          <w:rPr>
            <w:rFonts w:ascii="Times New Roman" w:hAnsi="Times New Roman" w:cs="Times New Roman"/>
            <w:bCs/>
          </w:rPr>
          <w:delText>Európsky úrad pre boj proti podvodom</w:delText>
        </w:r>
      </w:del>
    </w:p>
    <w:p w14:paraId="58C34C17" w14:textId="77777777" w:rsidR="006F377A" w:rsidRDefault="006F377A" w:rsidP="006F377A">
      <w:pPr>
        <w:ind w:left="432"/>
        <w:rPr>
          <w:del w:id="183" w:author="Autor"/>
          <w:rFonts w:ascii="Times New Roman" w:hAnsi="Times New Roman" w:cs="Times New Roman"/>
        </w:rPr>
      </w:pPr>
      <w:del w:id="184" w:author="Autor">
        <w:r>
          <w:rPr>
            <w:rFonts w:ascii="Times New Roman" w:hAnsi="Times New Roman" w:cs="Times New Roman"/>
          </w:rPr>
          <w:delText>OA</w:delText>
        </w:r>
        <w:r>
          <w:rPr>
            <w:rFonts w:ascii="Times New Roman" w:hAnsi="Times New Roman" w:cs="Times New Roman"/>
          </w:rPr>
          <w:tab/>
        </w:r>
        <w:r>
          <w:rPr>
            <w:rFonts w:ascii="Times New Roman" w:hAnsi="Times New Roman" w:cs="Times New Roman"/>
          </w:rPr>
          <w:tab/>
          <w:delText>Orgán auditu</w:delText>
        </w:r>
      </w:del>
    </w:p>
    <w:p w14:paraId="574AE340" w14:textId="77777777" w:rsidR="006F377A" w:rsidRDefault="006F377A" w:rsidP="006F377A">
      <w:pPr>
        <w:ind w:left="432"/>
        <w:rPr>
          <w:del w:id="185" w:author="Autor"/>
          <w:rFonts w:ascii="Times New Roman" w:hAnsi="Times New Roman" w:cs="Times New Roman"/>
        </w:rPr>
      </w:pPr>
      <w:del w:id="186" w:author="Autor">
        <w:r w:rsidRPr="002639E5">
          <w:rPr>
            <w:rFonts w:ascii="Times New Roman" w:hAnsi="Times New Roman" w:cs="Times New Roman"/>
          </w:rPr>
          <w:delText xml:space="preserve">OP </w:delTex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delText>operačný program</w:delText>
        </w:r>
      </w:del>
    </w:p>
    <w:p w14:paraId="6EFCE05E" w14:textId="77777777" w:rsidR="006F377A" w:rsidRDefault="006F377A" w:rsidP="006F377A">
      <w:pPr>
        <w:ind w:left="432"/>
        <w:rPr>
          <w:del w:id="187" w:author="Autor"/>
          <w:rFonts w:ascii="Times New Roman" w:hAnsi="Times New Roman" w:cs="Times New Roman"/>
        </w:rPr>
      </w:pPr>
      <w:del w:id="188" w:author="Autor">
        <w:r>
          <w:rPr>
            <w:rFonts w:ascii="Times New Roman" w:hAnsi="Times New Roman" w:cs="Times New Roman"/>
          </w:rPr>
          <w:delText>PJ</w:delText>
        </w:r>
        <w:r>
          <w:rPr>
            <w:rFonts w:ascii="Times New Roman" w:hAnsi="Times New Roman" w:cs="Times New Roman"/>
          </w:rPr>
          <w:tab/>
        </w:r>
        <w:r>
          <w:rPr>
            <w:rFonts w:ascii="Times New Roman" w:hAnsi="Times New Roman" w:cs="Times New Roman"/>
          </w:rPr>
          <w:tab/>
        </w:r>
        <w:r>
          <w:rPr>
            <w:rFonts w:ascii="Times New Roman" w:hAnsi="Times New Roman" w:cs="Times New Roman"/>
          </w:rPr>
          <w:tab/>
          <w:delText>Platobná jednotka</w:delText>
        </w:r>
      </w:del>
    </w:p>
    <w:p w14:paraId="76387958" w14:textId="77777777" w:rsidR="006F377A" w:rsidRDefault="006F377A" w:rsidP="006F377A">
      <w:pPr>
        <w:ind w:left="432"/>
        <w:rPr>
          <w:del w:id="189" w:author="Autor"/>
          <w:rFonts w:ascii="Times New Roman" w:hAnsi="Times New Roman" w:cs="Times New Roman"/>
        </w:rPr>
      </w:pPr>
      <w:del w:id="190" w:author="Autor">
        <w:r>
          <w:rPr>
            <w:rFonts w:ascii="Times New Roman" w:hAnsi="Times New Roman" w:cs="Times New Roman"/>
          </w:rPr>
          <w:delText>PMÚ</w:delText>
        </w:r>
        <w:r>
          <w:rPr>
            <w:rFonts w:ascii="Times New Roman" w:hAnsi="Times New Roman" w:cs="Times New Roman"/>
          </w:rPr>
          <w:tab/>
        </w:r>
        <w:r>
          <w:rPr>
            <w:rFonts w:ascii="Times New Roman" w:hAnsi="Times New Roman" w:cs="Times New Roman"/>
          </w:rPr>
          <w:tab/>
          <w:delText xml:space="preserve">Protimonopolný úrad </w:delText>
        </w:r>
      </w:del>
    </w:p>
    <w:p w14:paraId="6F942744" w14:textId="77777777" w:rsidR="006F377A" w:rsidRDefault="006F377A" w:rsidP="006F377A">
      <w:pPr>
        <w:ind w:left="432"/>
        <w:rPr>
          <w:del w:id="191" w:author="Autor"/>
          <w:rFonts w:ascii="Times New Roman" w:hAnsi="Times New Roman" w:cs="Times New Roman"/>
        </w:rPr>
      </w:pPr>
      <w:del w:id="192" w:author="Autor">
        <w:r>
          <w:rPr>
            <w:rFonts w:ascii="Times New Roman" w:hAnsi="Times New Roman" w:cs="Times New Roman"/>
          </w:rPr>
          <w:delText>PPA</w:delText>
        </w:r>
        <w:r>
          <w:rPr>
            <w:rFonts w:ascii="Times New Roman" w:hAnsi="Times New Roman" w:cs="Times New Roman"/>
          </w:rPr>
          <w:tab/>
        </w:r>
        <w:r>
          <w:rPr>
            <w:rFonts w:ascii="Times New Roman" w:hAnsi="Times New Roman" w:cs="Times New Roman"/>
          </w:rPr>
          <w:tab/>
          <w:delText>Poľnohospodárska platobná agentúra</w:delText>
        </w:r>
      </w:del>
    </w:p>
    <w:p w14:paraId="21B3571D" w14:textId="77777777" w:rsidR="006F377A" w:rsidRPr="002639E5" w:rsidRDefault="006F377A" w:rsidP="006F377A">
      <w:pPr>
        <w:ind w:left="432"/>
        <w:rPr>
          <w:del w:id="193" w:author="Autor"/>
          <w:rFonts w:ascii="Times New Roman" w:hAnsi="Times New Roman" w:cs="Times New Roman"/>
        </w:rPr>
      </w:pPr>
      <w:del w:id="194" w:author="Autor">
        <w:r w:rsidRPr="002639E5">
          <w:rPr>
            <w:rFonts w:ascii="Times New Roman" w:hAnsi="Times New Roman" w:cs="Times New Roman"/>
          </w:rPr>
          <w:delText xml:space="preserve">PO </w:delTex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delText>programové obdobie</w:delText>
        </w:r>
      </w:del>
    </w:p>
    <w:p w14:paraId="7821AD4D" w14:textId="77777777" w:rsidR="006F377A" w:rsidRDefault="006F377A" w:rsidP="006F377A">
      <w:pPr>
        <w:ind w:left="432"/>
        <w:rPr>
          <w:del w:id="195" w:author="Autor"/>
          <w:rFonts w:ascii="Times New Roman" w:hAnsi="Times New Roman" w:cs="Times New Roman"/>
        </w:rPr>
      </w:pPr>
      <w:del w:id="196" w:author="Autor">
        <w:r>
          <w:rPr>
            <w:rFonts w:ascii="Times New Roman" w:hAnsi="Times New Roman" w:cs="Times New Roman"/>
          </w:rPr>
          <w:delText>PRV</w:delText>
        </w:r>
        <w:r>
          <w:rPr>
            <w:rFonts w:ascii="Times New Roman" w:hAnsi="Times New Roman" w:cs="Times New Roman"/>
          </w:rPr>
          <w:tab/>
        </w:r>
        <w:r>
          <w:rPr>
            <w:rFonts w:ascii="Times New Roman" w:hAnsi="Times New Roman" w:cs="Times New Roman"/>
          </w:rPr>
          <w:tab/>
          <w:delText>Program rozvoja vidieka</w:delText>
        </w:r>
      </w:del>
    </w:p>
    <w:p w14:paraId="3F0264E6" w14:textId="77777777" w:rsidR="006F377A" w:rsidRDefault="006F377A" w:rsidP="006F377A">
      <w:pPr>
        <w:ind w:left="432"/>
        <w:rPr>
          <w:del w:id="197" w:author="Autor"/>
          <w:rFonts w:ascii="Times New Roman" w:hAnsi="Times New Roman" w:cs="Times New Roman"/>
        </w:rPr>
      </w:pPr>
      <w:del w:id="198" w:author="Autor">
        <w:r>
          <w:rPr>
            <w:rFonts w:ascii="Times New Roman" w:hAnsi="Times New Roman" w:cs="Times New Roman"/>
          </w:rPr>
          <w:delText>PS</w:delText>
        </w:r>
        <w:r>
          <w:rPr>
            <w:rFonts w:ascii="Times New Roman" w:hAnsi="Times New Roman" w:cs="Times New Roman"/>
          </w:rPr>
          <w:tab/>
        </w:r>
        <w:r>
          <w:rPr>
            <w:rFonts w:ascii="Times New Roman" w:hAnsi="Times New Roman" w:cs="Times New Roman"/>
          </w:rPr>
          <w:tab/>
        </w:r>
        <w:r>
          <w:rPr>
            <w:rFonts w:ascii="Times New Roman" w:hAnsi="Times New Roman" w:cs="Times New Roman"/>
          </w:rPr>
          <w:tab/>
          <w:delText>Program spolupráce</w:delText>
        </w:r>
      </w:del>
    </w:p>
    <w:p w14:paraId="59E5A432" w14:textId="77777777" w:rsidR="006F377A" w:rsidRDefault="006F377A" w:rsidP="006F377A">
      <w:pPr>
        <w:ind w:left="432"/>
        <w:rPr>
          <w:del w:id="199" w:author="Autor"/>
          <w:rFonts w:ascii="Times New Roman" w:hAnsi="Times New Roman" w:cs="Times New Roman"/>
        </w:rPr>
      </w:pPr>
      <w:del w:id="200" w:author="Autor">
        <w:r>
          <w:rPr>
            <w:rFonts w:ascii="Times New Roman" w:hAnsi="Times New Roman" w:cs="Times New Roman"/>
          </w:rPr>
          <w:delText>RMŽaND</w:delText>
        </w:r>
        <w:r>
          <w:rPr>
            <w:rFonts w:ascii="Times New Roman" w:hAnsi="Times New Roman" w:cs="Times New Roman"/>
          </w:rPr>
          <w:tab/>
        </w:r>
        <w:r>
          <w:rPr>
            <w:rFonts w:ascii="Times New Roman" w:hAnsi="Times New Roman" w:cs="Times New Roman"/>
          </w:rPr>
          <w:tab/>
          <w:delText xml:space="preserve">Rovnosť medzi mužmi a ženami a nediskriminácia </w:delText>
        </w:r>
      </w:del>
    </w:p>
    <w:p w14:paraId="51492897" w14:textId="530F62B9" w:rsidR="006F377A" w:rsidRPr="002639E5" w:rsidRDefault="006F377A" w:rsidP="006F377A">
      <w:pPr>
        <w:ind w:left="432"/>
        <w:rPr>
          <w:rFonts w:ascii="Times New Roman" w:hAnsi="Times New Roman" w:cs="Times New Roman"/>
        </w:rPr>
      </w:pPr>
      <w:r w:rsidRPr="002639E5">
        <w:rPr>
          <w:rFonts w:ascii="Times New Roman" w:hAnsi="Times New Roman" w:cs="Times New Roman"/>
        </w:rPr>
        <w:t xml:space="preserve">RO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riadiaci orgán</w:t>
      </w:r>
    </w:p>
    <w:p w14:paraId="7EA7077D" w14:textId="63F48E27" w:rsidR="006F377A" w:rsidRDefault="006F377A" w:rsidP="006F377A">
      <w:pPr>
        <w:ind w:left="432"/>
        <w:rPr>
          <w:rFonts w:ascii="Times New Roman" w:hAnsi="Times New Roman" w:cs="Times New Roman"/>
        </w:rPr>
      </w:pPr>
      <w:r w:rsidRPr="002639E5">
        <w:rPr>
          <w:rFonts w:ascii="Times New Roman" w:hAnsi="Times New Roman" w:cs="Times New Roman"/>
        </w:rPr>
        <w:t xml:space="preserve">SO </w:t>
      </w:r>
      <w:r w:rsidRPr="002639E5">
        <w:rPr>
          <w:rFonts w:ascii="Times New Roman" w:hAnsi="Times New Roman" w:cs="Times New Roman"/>
        </w:rPr>
        <w:tab/>
      </w:r>
      <w:r>
        <w:rPr>
          <w:rFonts w:ascii="Times New Roman" w:hAnsi="Times New Roman" w:cs="Times New Roman"/>
        </w:rPr>
        <w:tab/>
      </w:r>
      <w:r w:rsidRPr="002639E5">
        <w:rPr>
          <w:rFonts w:ascii="Times New Roman" w:hAnsi="Times New Roman" w:cs="Times New Roman"/>
        </w:rPr>
        <w:t>sprostredkovateľský orgán</w:t>
      </w:r>
    </w:p>
    <w:p w14:paraId="59D8E76E" w14:textId="77777777" w:rsidR="006F377A" w:rsidRDefault="006F377A" w:rsidP="006F377A">
      <w:pPr>
        <w:ind w:left="432"/>
        <w:rPr>
          <w:del w:id="201" w:author="Autor"/>
          <w:rFonts w:ascii="Times New Roman" w:hAnsi="Times New Roman" w:cs="Times New Roman"/>
        </w:rPr>
      </w:pPr>
      <w:del w:id="202" w:author="Autor">
        <w:r>
          <w:rPr>
            <w:rFonts w:ascii="Times New Roman" w:hAnsi="Times New Roman" w:cs="Times New Roman"/>
          </w:rPr>
          <w:delText>ŠP</w:delText>
        </w:r>
        <w:r>
          <w:rPr>
            <w:rFonts w:ascii="Times New Roman" w:hAnsi="Times New Roman" w:cs="Times New Roman"/>
          </w:rPr>
          <w:tab/>
        </w:r>
        <w:r>
          <w:rPr>
            <w:rFonts w:ascii="Times New Roman" w:hAnsi="Times New Roman" w:cs="Times New Roman"/>
          </w:rPr>
          <w:tab/>
        </w:r>
        <w:r>
          <w:rPr>
            <w:rFonts w:ascii="Times New Roman" w:hAnsi="Times New Roman" w:cs="Times New Roman"/>
          </w:rPr>
          <w:tab/>
          <w:delText>štátna pomoc</w:delText>
        </w:r>
      </w:del>
    </w:p>
    <w:p w14:paraId="225B8DA3" w14:textId="3253B86F" w:rsidR="006F377A" w:rsidRDefault="006F377A" w:rsidP="006F377A">
      <w:pPr>
        <w:ind w:left="432"/>
        <w:rPr>
          <w:rFonts w:ascii="Times New Roman" w:hAnsi="Times New Roman" w:cs="Times New Roman"/>
        </w:rPr>
      </w:pPr>
      <w:r>
        <w:rPr>
          <w:rFonts w:ascii="Times New Roman" w:hAnsi="Times New Roman" w:cs="Times New Roman"/>
        </w:rPr>
        <w:t>TP</w:t>
      </w:r>
      <w:r>
        <w:rPr>
          <w:rFonts w:ascii="Times New Roman" w:hAnsi="Times New Roman" w:cs="Times New Roman"/>
        </w:rPr>
        <w:tab/>
      </w:r>
      <w:r>
        <w:rPr>
          <w:rFonts w:ascii="Times New Roman" w:hAnsi="Times New Roman" w:cs="Times New Roman"/>
        </w:rPr>
        <w:tab/>
        <w:t>technická pomoc</w:t>
      </w:r>
    </w:p>
    <w:p w14:paraId="2D55660E" w14:textId="644096B6" w:rsidR="006F377A" w:rsidRDefault="006F377A" w:rsidP="006F377A">
      <w:pPr>
        <w:ind w:left="432"/>
        <w:rPr>
          <w:rFonts w:ascii="Times New Roman" w:hAnsi="Times New Roman" w:cs="Times New Roman"/>
        </w:rPr>
      </w:pPr>
      <w:r>
        <w:rPr>
          <w:rFonts w:ascii="Times New Roman" w:hAnsi="Times New Roman" w:cs="Times New Roman"/>
        </w:rPr>
        <w:t>ÚOŠS</w:t>
      </w:r>
      <w:r>
        <w:rPr>
          <w:rFonts w:ascii="Times New Roman" w:hAnsi="Times New Roman" w:cs="Times New Roman"/>
        </w:rPr>
        <w:tab/>
      </w:r>
      <w:r>
        <w:rPr>
          <w:rFonts w:ascii="Times New Roman" w:hAnsi="Times New Roman" w:cs="Times New Roman"/>
        </w:rPr>
        <w:tab/>
        <w:t>ústredný orgán štátnej správy</w:t>
      </w:r>
      <w:ins w:id="203" w:author="Autor">
        <w:r w:rsidR="00963BE1">
          <w:rPr>
            <w:rFonts w:ascii="Times New Roman" w:hAnsi="Times New Roman" w:cs="Times New Roman"/>
          </w:rPr>
          <w:t xml:space="preserve"> a ostatný ústredný orgán štátnej správy</w:t>
        </w:r>
      </w:ins>
    </w:p>
    <w:p w14:paraId="71335BEC" w14:textId="77777777" w:rsidR="006F377A" w:rsidRDefault="006F377A" w:rsidP="006F377A">
      <w:pPr>
        <w:ind w:left="432"/>
        <w:rPr>
          <w:del w:id="204" w:author="Autor"/>
          <w:rFonts w:ascii="Times New Roman" w:hAnsi="Times New Roman" w:cs="Times New Roman"/>
        </w:rPr>
      </w:pPr>
      <w:del w:id="205" w:author="Autor">
        <w:r>
          <w:rPr>
            <w:rFonts w:ascii="Times New Roman" w:hAnsi="Times New Roman" w:cs="Times New Roman"/>
          </w:rPr>
          <w:delText>UR</w:delText>
        </w:r>
        <w:r>
          <w:rPr>
            <w:rFonts w:ascii="Times New Roman" w:hAnsi="Times New Roman" w:cs="Times New Roman"/>
          </w:rPr>
          <w:tab/>
        </w:r>
        <w:r>
          <w:rPr>
            <w:rFonts w:ascii="Times New Roman" w:hAnsi="Times New Roman" w:cs="Times New Roman"/>
          </w:rPr>
          <w:tab/>
          <w:delText>udržateľný rozvoj</w:delText>
        </w:r>
      </w:del>
    </w:p>
    <w:p w14:paraId="5A5A5B54" w14:textId="77777777" w:rsidR="006F377A" w:rsidRDefault="006F377A" w:rsidP="006F377A">
      <w:pPr>
        <w:ind w:left="432"/>
        <w:rPr>
          <w:del w:id="206" w:author="Autor"/>
          <w:rFonts w:ascii="Times New Roman" w:hAnsi="Times New Roman" w:cs="Times New Roman"/>
        </w:rPr>
      </w:pPr>
      <w:del w:id="207" w:author="Autor">
        <w:r>
          <w:rPr>
            <w:rFonts w:ascii="Times New Roman" w:hAnsi="Times New Roman" w:cs="Times New Roman"/>
          </w:rPr>
          <w:delText>ÚVA</w:delText>
        </w:r>
        <w:r>
          <w:rPr>
            <w:rFonts w:ascii="Times New Roman" w:hAnsi="Times New Roman" w:cs="Times New Roman"/>
          </w:rPr>
          <w:tab/>
        </w:r>
        <w:r>
          <w:rPr>
            <w:rFonts w:ascii="Times New Roman" w:hAnsi="Times New Roman" w:cs="Times New Roman"/>
          </w:rPr>
          <w:tab/>
          <w:delText>Úrad vládneho auditu</w:delText>
        </w:r>
      </w:del>
    </w:p>
    <w:p w14:paraId="576E8340" w14:textId="77777777" w:rsidR="006F377A" w:rsidRPr="002639E5" w:rsidRDefault="006F377A" w:rsidP="006F377A">
      <w:pPr>
        <w:ind w:left="432"/>
        <w:rPr>
          <w:del w:id="208" w:author="Autor"/>
          <w:rFonts w:ascii="Times New Roman" w:hAnsi="Times New Roman" w:cs="Times New Roman"/>
        </w:rPr>
      </w:pPr>
      <w:del w:id="209" w:author="Autor">
        <w:r>
          <w:rPr>
            <w:rFonts w:ascii="Times New Roman" w:hAnsi="Times New Roman" w:cs="Times New Roman"/>
          </w:rPr>
          <w:delText>ÚVO</w:delText>
        </w:r>
        <w:r>
          <w:rPr>
            <w:rFonts w:ascii="Times New Roman" w:hAnsi="Times New Roman" w:cs="Times New Roman"/>
          </w:rPr>
          <w:tab/>
        </w:r>
        <w:r>
          <w:rPr>
            <w:rFonts w:ascii="Times New Roman" w:hAnsi="Times New Roman" w:cs="Times New Roman"/>
          </w:rPr>
          <w:tab/>
          <w:delText>Úrad pre verejné obstarávanie</w:delText>
        </w:r>
      </w:del>
    </w:p>
    <w:p w14:paraId="0E30B387" w14:textId="2BF7A0FF" w:rsidR="0033583B" w:rsidRPr="002639E5" w:rsidRDefault="006F377A" w:rsidP="006F377A">
      <w:pPr>
        <w:ind w:left="432"/>
        <w:rPr>
          <w:rFonts w:ascii="Times New Roman" w:hAnsi="Times New Roman" w:cs="Times New Roman"/>
        </w:rPr>
      </w:pPr>
      <w:r>
        <w:rPr>
          <w:rFonts w:ascii="Times New Roman" w:hAnsi="Times New Roman" w:cs="Times New Roman"/>
        </w:rPr>
        <w:t>ÚV SR</w:t>
      </w:r>
      <w:r>
        <w:rPr>
          <w:rFonts w:ascii="Times New Roman" w:hAnsi="Times New Roman" w:cs="Times New Roman"/>
        </w:rPr>
        <w:tab/>
      </w:r>
      <w:r>
        <w:rPr>
          <w:rFonts w:ascii="Times New Roman" w:hAnsi="Times New Roman" w:cs="Times New Roman"/>
        </w:rPr>
        <w:tab/>
        <w:t>Úrad vlády Slovenskej republiky</w:t>
      </w:r>
      <w:r w:rsidR="00575CE6" w:rsidRPr="002639E5">
        <w:rPr>
          <w:rFonts w:ascii="Times New Roman" w:hAnsi="Times New Roman" w:cs="Times New Roman"/>
        </w:rPr>
        <w:br w:type="page"/>
      </w:r>
    </w:p>
    <w:p w14:paraId="7D63F6DD" w14:textId="34D2E59A" w:rsidR="001B2C58" w:rsidRPr="00D71001" w:rsidRDefault="00FF0994" w:rsidP="0006073B">
      <w:pPr>
        <w:pStyle w:val="Nadpis2"/>
        <w:numPr>
          <w:ilvl w:val="0"/>
          <w:numId w:val="0"/>
        </w:numPr>
        <w:rPr>
          <w:color w:val="365F91" w:themeColor="accent1" w:themeShade="BF"/>
        </w:rPr>
      </w:pPr>
      <w:bookmarkStart w:id="210" w:name="_Toc511292801"/>
      <w:bookmarkStart w:id="211" w:name="_Toc484441634"/>
      <w:r>
        <w:rPr>
          <w:color w:val="365F91" w:themeColor="accent1" w:themeShade="BF"/>
        </w:rPr>
        <w:t xml:space="preserve">1 </w:t>
      </w:r>
      <w:r w:rsidR="001B2C58" w:rsidRPr="00D71001">
        <w:rPr>
          <w:color w:val="365F91" w:themeColor="accent1" w:themeShade="BF"/>
        </w:rPr>
        <w:t>Súvisiace právne predpisy</w:t>
      </w:r>
      <w:r w:rsidR="004423DD">
        <w:rPr>
          <w:color w:val="365F91" w:themeColor="accent1" w:themeShade="BF"/>
        </w:rPr>
        <w:t xml:space="preserve"> a dokumenty</w:t>
      </w:r>
      <w:bookmarkEnd w:id="210"/>
      <w:bookmarkEnd w:id="211"/>
    </w:p>
    <w:p w14:paraId="7F027EA8" w14:textId="77777777" w:rsidR="001B2C58" w:rsidRPr="0006073B" w:rsidRDefault="001B2C58" w:rsidP="0006073B">
      <w:pPr>
        <w:pStyle w:val="Odsekzoznamu"/>
        <w:numPr>
          <w:ilvl w:val="0"/>
          <w:numId w:val="20"/>
        </w:numPr>
        <w:spacing w:before="120" w:line="240" w:lineRule="auto"/>
        <w:ind w:left="426" w:hanging="426"/>
        <w:contextualSpacing w:val="0"/>
        <w:rPr>
          <w:rFonts w:ascii="Times New Roman" w:hAnsi="Times New Roman" w:cs="Times New Roman"/>
        </w:rPr>
      </w:pPr>
      <w:r w:rsidRPr="0006073B">
        <w:rPr>
          <w:rFonts w:ascii="Times New Roman" w:hAnsi="Times New Roman" w:cs="Times New Roman"/>
        </w:rPr>
        <w:t>Základné legislatívne východiská:</w:t>
      </w:r>
    </w:p>
    <w:p w14:paraId="1DC1F555" w14:textId="542A0126"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Nariadenie Európskeho parlamentu a Rady (EÚ) č. 1303/2013 zo 17. decembra 2013, ktorým sa stanovujú spoločné ustanovenia o Európskom fonde regionálneho rozvoja,</w:t>
      </w:r>
      <w:r w:rsidR="00927D54">
        <w:rPr>
          <w:rFonts w:ascii="Times New Roman" w:hAnsi="Times New Roman" w:cs="Times New Roman"/>
        </w:rPr>
        <w:t xml:space="preserve"> </w:t>
      </w:r>
      <w:r w:rsidRPr="002639E5">
        <w:rPr>
          <w:rFonts w:ascii="Times New Roman" w:hAnsi="Times New Roman" w:cs="Times New Roman"/>
        </w:rPr>
        <w:t>Európskom sociálnom fonde, Kohéznom fonde, Európskom poľnohospodárskom fonde pre rozvoj vidieka a Európskom námornom a rybárskom fonde</w:t>
      </w:r>
      <w:ins w:id="212" w:author="Autor">
        <w:r w:rsidR="00641F37">
          <w:rPr>
            <w:rFonts w:ascii="Times New Roman" w:hAnsi="Times New Roman" w:cs="Times New Roman"/>
          </w:rPr>
          <w:t>,</w:t>
        </w:r>
      </w:ins>
      <w:r w:rsidRPr="002639E5">
        <w:rPr>
          <w:rFonts w:ascii="Times New Roman" w:hAnsi="Times New Roman" w:cs="Times New Roman"/>
        </w:rPr>
        <w:t xml:space="preserve"> a ktorým sa stanovujú všeobecné ustanovenia o Európskom fonde regionálneho rozvoja, Európskom sociálnom fonde, Kohéznom fonde a Európskom námornom a rybárskom fonde, a ktorým sa zrušuje nariadenie Rady (ES) č. 1083/2006 („</w:t>
      </w:r>
      <w:r w:rsidRPr="002639E5">
        <w:rPr>
          <w:rFonts w:ascii="Times New Roman" w:hAnsi="Times New Roman" w:cs="Times New Roman"/>
          <w:i/>
        </w:rPr>
        <w:t>všeobecné nariadenie</w:t>
      </w:r>
      <w:r w:rsidRPr="002639E5">
        <w:rPr>
          <w:rFonts w:ascii="Times New Roman" w:hAnsi="Times New Roman" w:cs="Times New Roman"/>
        </w:rPr>
        <w:t>“);</w:t>
      </w:r>
    </w:p>
    <w:p w14:paraId="0FB44F55" w14:textId="45AE1101"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292/2014 Z. z. o príspevku poskytovanom z európskych štrukturálnych a investičných fondov a o zmene a doplnení niektorých zákonov</w:t>
      </w:r>
      <w:del w:id="213" w:author="Autor">
        <w:r w:rsidRPr="002639E5">
          <w:rPr>
            <w:rFonts w:ascii="Times New Roman" w:hAnsi="Times New Roman" w:cs="Times New Roman"/>
          </w:rPr>
          <w:delText>;</w:delText>
        </w:r>
      </w:del>
      <w:ins w:id="214" w:author="Autor">
        <w:r w:rsidR="00963BE1">
          <w:rPr>
            <w:rFonts w:ascii="Times New Roman" w:hAnsi="Times New Roman" w:cs="Times New Roman"/>
          </w:rPr>
          <w:t xml:space="preserve"> v znení neskorších predpisov</w:t>
        </w:r>
        <w:r w:rsidRPr="002639E5">
          <w:rPr>
            <w:rFonts w:ascii="Times New Roman" w:hAnsi="Times New Roman" w:cs="Times New Roman"/>
          </w:rPr>
          <w:t>;</w:t>
        </w:r>
      </w:ins>
      <w:r w:rsidRPr="002639E5">
        <w:rPr>
          <w:rFonts w:ascii="Times New Roman" w:hAnsi="Times New Roman" w:cs="Times New Roman"/>
        </w:rPr>
        <w:t xml:space="preserve"> </w:t>
      </w:r>
    </w:p>
    <w:p w14:paraId="13542C6D"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575/2001 Z. z. o organizácii činnosti vlády a organizácii ústrednej štátnej správy v znení neskorších predpisov (ďalej len „kompetenčný zákon“);</w:t>
      </w:r>
    </w:p>
    <w:p w14:paraId="287650CA" w14:textId="41CF3CA3" w:rsidR="00F951CE" w:rsidRDefault="00DB1FFE" w:rsidP="00D235D5">
      <w:pPr>
        <w:pStyle w:val="Odsekzoznamu"/>
        <w:numPr>
          <w:ilvl w:val="0"/>
          <w:numId w:val="21"/>
        </w:numPr>
        <w:spacing w:before="120" w:line="240" w:lineRule="auto"/>
        <w:ind w:left="851" w:hanging="425"/>
        <w:rPr>
          <w:ins w:id="215" w:author="Autor"/>
          <w:rFonts w:ascii="Times New Roman" w:hAnsi="Times New Roman" w:cs="Times New Roman"/>
        </w:rPr>
      </w:pPr>
      <w:r w:rsidRPr="00DB1FFE">
        <w:rPr>
          <w:rFonts w:ascii="Times New Roman" w:hAnsi="Times New Roman" w:cs="Times New Roman"/>
        </w:rPr>
        <w:t>Zákon č. 55/2017 Z. z. o štátnej službe a o zmene a doplnení niektorých zákonov</w:t>
      </w:r>
      <w:r w:rsidR="00963BE1">
        <w:rPr>
          <w:rFonts w:ascii="Times New Roman" w:hAnsi="Times New Roman" w:cs="Times New Roman"/>
        </w:rPr>
        <w:t xml:space="preserve"> </w:t>
      </w:r>
      <w:del w:id="216" w:author="Autor">
        <w:r w:rsidR="0059101F">
          <w:rPr>
            <w:rFonts w:ascii="Times New Roman" w:hAnsi="Times New Roman" w:cs="Times New Roman"/>
          </w:rPr>
          <w:delText>(účinný od 01. 06. 2017)</w:delText>
        </w:r>
      </w:del>
      <w:ins w:id="217" w:author="Autor">
        <w:r w:rsidR="00963BE1">
          <w:rPr>
            <w:rFonts w:ascii="Times New Roman" w:hAnsi="Times New Roman" w:cs="Times New Roman"/>
          </w:rPr>
          <w:t>v znení neskorších predpisov</w:t>
        </w:r>
        <w:r w:rsidR="00834C89">
          <w:rPr>
            <w:rFonts w:ascii="Times New Roman" w:hAnsi="Times New Roman" w:cs="Times New Roman"/>
          </w:rPr>
          <w:t>;</w:t>
        </w:r>
        <w:r w:rsidR="0059101F">
          <w:rPr>
            <w:rFonts w:ascii="Times New Roman" w:hAnsi="Times New Roman" w:cs="Times New Roman"/>
          </w:rPr>
          <w:t xml:space="preserve"> </w:t>
        </w:r>
      </w:ins>
    </w:p>
    <w:p w14:paraId="4B49482D" w14:textId="2F336E57" w:rsidR="00DB1FFE" w:rsidRPr="00A50DEC" w:rsidRDefault="00DB1FFE" w:rsidP="00A50DEC">
      <w:pPr>
        <w:pStyle w:val="Odsekzoznamu"/>
        <w:spacing w:before="120" w:line="240" w:lineRule="auto"/>
        <w:ind w:left="851"/>
        <w:rPr>
          <w:rFonts w:ascii="Times New Roman" w:hAnsi="Times New Roman"/>
          <w:sz w:val="16"/>
          <w:rPrChange w:id="218" w:author="Autor">
            <w:rPr>
              <w:rFonts w:ascii="Times New Roman" w:hAnsi="Times New Roman"/>
            </w:rPr>
          </w:rPrChange>
        </w:rPr>
        <w:pPrChange w:id="219" w:author="Autor">
          <w:pPr>
            <w:pStyle w:val="Odsekzoznamu"/>
            <w:numPr>
              <w:numId w:val="21"/>
            </w:numPr>
            <w:spacing w:before="120" w:line="240" w:lineRule="auto"/>
            <w:ind w:left="851" w:hanging="425"/>
          </w:pPr>
        </w:pPrChange>
      </w:pPr>
    </w:p>
    <w:p w14:paraId="682B8B17" w14:textId="77777777" w:rsidR="001B2C58" w:rsidRPr="002639E5"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Zákon č. 552/2003 Z. z. o výkone práce vo verejnom záujme v znení neskorších predpisov;</w:t>
      </w:r>
    </w:p>
    <w:p w14:paraId="6983ECE9" w14:textId="1723DA91" w:rsidR="001B2C58" w:rsidRDefault="001B2C58" w:rsidP="0006073B">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 xml:space="preserve">Zákon č. </w:t>
      </w:r>
      <w:r w:rsidR="00A777AC">
        <w:rPr>
          <w:rFonts w:ascii="Times New Roman" w:hAnsi="Times New Roman" w:cs="Times New Roman"/>
        </w:rPr>
        <w:t>311/2001 Z. z. Zákonník práce v</w:t>
      </w:r>
      <w:r w:rsidR="00854B10">
        <w:rPr>
          <w:rFonts w:ascii="Times New Roman" w:hAnsi="Times New Roman" w:cs="Times New Roman"/>
        </w:rPr>
        <w:t xml:space="preserve"> znení neskorších predpisov</w:t>
      </w:r>
      <w:r w:rsidRPr="002639E5">
        <w:rPr>
          <w:rFonts w:ascii="Times New Roman" w:hAnsi="Times New Roman" w:cs="Times New Roman"/>
        </w:rPr>
        <w:t>;</w:t>
      </w:r>
    </w:p>
    <w:p w14:paraId="1467D31A" w14:textId="29171FFD" w:rsidR="005A2D33" w:rsidRDefault="005A2D33" w:rsidP="0006073B">
      <w:pPr>
        <w:pStyle w:val="Odsekzoznamu"/>
        <w:numPr>
          <w:ilvl w:val="0"/>
          <w:numId w:val="21"/>
        </w:numPr>
        <w:spacing w:before="120" w:line="240" w:lineRule="auto"/>
        <w:ind w:left="851" w:hanging="425"/>
        <w:contextualSpacing w:val="0"/>
        <w:rPr>
          <w:rFonts w:ascii="Times New Roman" w:hAnsi="Times New Roman" w:cs="Times New Roman"/>
        </w:rPr>
      </w:pPr>
      <w:r>
        <w:rPr>
          <w:rFonts w:ascii="Times New Roman" w:hAnsi="Times New Roman" w:cs="Times New Roman"/>
        </w:rPr>
        <w:t xml:space="preserve">Uznesenie vlády SR č. </w:t>
      </w:r>
      <w:r w:rsidR="000E6B9E">
        <w:rPr>
          <w:rFonts w:ascii="Times New Roman" w:hAnsi="Times New Roman" w:cs="Times New Roman"/>
        </w:rPr>
        <w:t>181</w:t>
      </w:r>
      <w:r>
        <w:rPr>
          <w:rFonts w:ascii="Times New Roman" w:hAnsi="Times New Roman" w:cs="Times New Roman"/>
        </w:rPr>
        <w:t>/2017 k Analýze stavu a určeniu počtu administratívnych kapacít pre európske štrukturálne a investičné fondy v programovom období 2014</w:t>
      </w:r>
      <w:r w:rsidR="00524A3C">
        <w:rPr>
          <w:rFonts w:ascii="Times New Roman" w:hAnsi="Times New Roman" w:cs="Times New Roman"/>
        </w:rPr>
        <w:t xml:space="preserve"> </w:t>
      </w:r>
      <w:r>
        <w:rPr>
          <w:rFonts w:ascii="Times New Roman" w:hAnsi="Times New Roman" w:cs="Times New Roman"/>
        </w:rPr>
        <w:t>-2020</w:t>
      </w:r>
      <w:r w:rsidR="00996250">
        <w:rPr>
          <w:rFonts w:ascii="Times New Roman" w:hAnsi="Times New Roman" w:cs="Times New Roman"/>
        </w:rPr>
        <w:t>,</w:t>
      </w:r>
    </w:p>
    <w:p w14:paraId="7E9F3DD0" w14:textId="17D84AE4" w:rsidR="00996250" w:rsidRDefault="00996250" w:rsidP="002A2650">
      <w:pPr>
        <w:pStyle w:val="Odsekzoznamu"/>
        <w:numPr>
          <w:ilvl w:val="0"/>
          <w:numId w:val="21"/>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Uznesenie vlády SR č. 548/2015, ktorým bola prijatá Stratégia riadenia ľudských zdrojov v štátnej službe na roky 2015</w:t>
      </w:r>
      <w:r w:rsidR="00524A3C">
        <w:rPr>
          <w:rFonts w:ascii="Times New Roman" w:hAnsi="Times New Roman" w:cs="Times New Roman"/>
        </w:rPr>
        <w:t xml:space="preserve"> </w:t>
      </w:r>
      <w:r w:rsidRPr="002639E5">
        <w:rPr>
          <w:rFonts w:ascii="Times New Roman" w:hAnsi="Times New Roman" w:cs="Times New Roman"/>
        </w:rPr>
        <w:t>–</w:t>
      </w:r>
      <w:r w:rsidR="00524A3C">
        <w:rPr>
          <w:rFonts w:ascii="Times New Roman" w:hAnsi="Times New Roman" w:cs="Times New Roman"/>
        </w:rPr>
        <w:t xml:space="preserve"> </w:t>
      </w:r>
      <w:r w:rsidRPr="002639E5">
        <w:rPr>
          <w:rFonts w:ascii="Times New Roman" w:hAnsi="Times New Roman" w:cs="Times New Roman"/>
        </w:rPr>
        <w:t>2020.</w:t>
      </w:r>
    </w:p>
    <w:p w14:paraId="5C753EED" w14:textId="2FDF7A3B" w:rsidR="00C75362" w:rsidRPr="00DE7F21" w:rsidRDefault="00C75362" w:rsidP="00DE7F21">
      <w:pPr>
        <w:pStyle w:val="Odsekzoznamu"/>
        <w:numPr>
          <w:ilvl w:val="0"/>
          <w:numId w:val="21"/>
        </w:numPr>
        <w:spacing w:before="120" w:line="240" w:lineRule="auto"/>
        <w:ind w:left="851" w:hanging="425"/>
        <w:contextualSpacing w:val="0"/>
        <w:rPr>
          <w:rFonts w:ascii="Times New Roman" w:hAnsi="Times New Roman" w:cs="Times New Roman"/>
        </w:rPr>
      </w:pPr>
      <w:r>
        <w:rPr>
          <w:rFonts w:ascii="Times New Roman" w:hAnsi="Times New Roman" w:cs="Times New Roman"/>
        </w:rPr>
        <w:t>Z</w:t>
      </w:r>
      <w:r w:rsidRPr="00DE7F21">
        <w:rPr>
          <w:rFonts w:ascii="Times New Roman" w:hAnsi="Times New Roman" w:cs="Times New Roman"/>
        </w:rPr>
        <w:t>ák</w:t>
      </w:r>
      <w:r>
        <w:rPr>
          <w:rFonts w:ascii="Times New Roman" w:hAnsi="Times New Roman" w:cs="Times New Roman"/>
        </w:rPr>
        <w:t>on</w:t>
      </w:r>
      <w:r w:rsidRPr="00DE7F21">
        <w:rPr>
          <w:rFonts w:ascii="Times New Roman" w:hAnsi="Times New Roman" w:cs="Times New Roman"/>
        </w:rPr>
        <w:t xml:space="preserve"> č. 553/2003 Z.</w:t>
      </w:r>
      <w:r>
        <w:rPr>
          <w:rFonts w:ascii="Times New Roman" w:hAnsi="Times New Roman" w:cs="Times New Roman"/>
        </w:rPr>
        <w:t xml:space="preserve"> </w:t>
      </w:r>
      <w:r w:rsidRPr="00DE7F21">
        <w:rPr>
          <w:rFonts w:ascii="Times New Roman" w:hAnsi="Times New Roman" w:cs="Times New Roman"/>
        </w:rPr>
        <w:t>z. o odmeňovaní niektorých zamestnancov pri výkone práce vo verejnom záujme a o zmene a doplnení niektorých zákonov</w:t>
      </w:r>
      <w:ins w:id="220" w:author="Autor">
        <w:r w:rsidR="00963BE1">
          <w:rPr>
            <w:rFonts w:ascii="Times New Roman" w:hAnsi="Times New Roman" w:cs="Times New Roman"/>
          </w:rPr>
          <w:t xml:space="preserve"> v znení neskorších predpisov</w:t>
        </w:r>
        <w:r w:rsidR="00834C89">
          <w:rPr>
            <w:rFonts w:ascii="Times New Roman" w:hAnsi="Times New Roman" w:cs="Times New Roman"/>
          </w:rPr>
          <w:t>.</w:t>
        </w:r>
      </w:ins>
    </w:p>
    <w:p w14:paraId="46561AEC" w14:textId="77777777" w:rsidR="005A2D33" w:rsidRPr="002639E5" w:rsidRDefault="005A2D33" w:rsidP="005A2D33">
      <w:pPr>
        <w:pStyle w:val="Odsekzoznamu"/>
        <w:spacing w:before="120" w:line="240" w:lineRule="auto"/>
        <w:ind w:left="851"/>
        <w:contextualSpacing w:val="0"/>
        <w:rPr>
          <w:del w:id="221" w:author="Autor"/>
          <w:rFonts w:ascii="Times New Roman" w:hAnsi="Times New Roman" w:cs="Times New Roman"/>
        </w:rPr>
      </w:pPr>
    </w:p>
    <w:p w14:paraId="676723EE" w14:textId="0A926448" w:rsidR="001B2C58" w:rsidRPr="002639E5" w:rsidRDefault="004423DD" w:rsidP="0006073B">
      <w:pPr>
        <w:pStyle w:val="Odsekzoznamu"/>
        <w:numPr>
          <w:ilvl w:val="0"/>
          <w:numId w:val="20"/>
        </w:numPr>
        <w:spacing w:before="120" w:line="240" w:lineRule="auto"/>
        <w:ind w:left="426" w:hanging="426"/>
        <w:contextualSpacing w:val="0"/>
        <w:rPr>
          <w:rFonts w:ascii="Times New Roman" w:hAnsi="Times New Roman" w:cs="Times New Roman"/>
        </w:rPr>
      </w:pPr>
      <w:r>
        <w:rPr>
          <w:rFonts w:ascii="Times New Roman" w:hAnsi="Times New Roman" w:cs="Times New Roman"/>
        </w:rPr>
        <w:t>R</w:t>
      </w:r>
      <w:r w:rsidR="001B2C58" w:rsidRPr="002639E5">
        <w:rPr>
          <w:rFonts w:ascii="Times New Roman" w:hAnsi="Times New Roman" w:cs="Times New Roman"/>
        </w:rPr>
        <w:t>elevantné dokumenty:</w:t>
      </w:r>
    </w:p>
    <w:p w14:paraId="7ADA3ED1" w14:textId="2D404934" w:rsidR="001B2C58" w:rsidRPr="002639E5" w:rsidRDefault="001B2C58" w:rsidP="0006073B">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Partnerská dohoda Slovenskej republiky na roky 2014</w:t>
      </w:r>
      <w:r w:rsidR="00C43566">
        <w:rPr>
          <w:rFonts w:ascii="Times New Roman" w:hAnsi="Times New Roman" w:cs="Times New Roman"/>
        </w:rPr>
        <w:t xml:space="preserve"> </w:t>
      </w:r>
      <w:r w:rsidRPr="002639E5">
        <w:rPr>
          <w:rFonts w:ascii="Times New Roman" w:hAnsi="Times New Roman" w:cs="Times New Roman"/>
        </w:rPr>
        <w:t>-</w:t>
      </w:r>
      <w:r w:rsidR="00C43566">
        <w:rPr>
          <w:rFonts w:ascii="Times New Roman" w:hAnsi="Times New Roman" w:cs="Times New Roman"/>
        </w:rPr>
        <w:t xml:space="preserve"> </w:t>
      </w:r>
      <w:r w:rsidRPr="002639E5">
        <w:rPr>
          <w:rFonts w:ascii="Times New Roman" w:hAnsi="Times New Roman" w:cs="Times New Roman"/>
        </w:rPr>
        <w:t>2020;</w:t>
      </w:r>
    </w:p>
    <w:p w14:paraId="21A8E492" w14:textId="34ABA871" w:rsidR="001B2C58" w:rsidRDefault="001B2C58" w:rsidP="0006073B">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Systém riadenia európskych štrukturálnych a investičných fondov na programové obdobie 2014</w:t>
      </w:r>
      <w:r w:rsidR="00C43566">
        <w:rPr>
          <w:rFonts w:ascii="Times New Roman" w:hAnsi="Times New Roman" w:cs="Times New Roman"/>
        </w:rPr>
        <w:t xml:space="preserve"> </w:t>
      </w:r>
      <w:r w:rsidRPr="002639E5">
        <w:rPr>
          <w:rFonts w:ascii="Times New Roman" w:hAnsi="Times New Roman" w:cs="Times New Roman"/>
        </w:rPr>
        <w:t>-</w:t>
      </w:r>
      <w:r w:rsidR="00C43566">
        <w:rPr>
          <w:rFonts w:ascii="Times New Roman" w:hAnsi="Times New Roman" w:cs="Times New Roman"/>
        </w:rPr>
        <w:t xml:space="preserve"> </w:t>
      </w:r>
      <w:r w:rsidRPr="002639E5">
        <w:rPr>
          <w:rFonts w:ascii="Times New Roman" w:hAnsi="Times New Roman" w:cs="Times New Roman"/>
        </w:rPr>
        <w:t>2020;</w:t>
      </w:r>
    </w:p>
    <w:p w14:paraId="5E64EC89" w14:textId="75B5243C" w:rsidR="006B103B" w:rsidRPr="006C2C79" w:rsidRDefault="006B103B" w:rsidP="0006073B">
      <w:pPr>
        <w:pStyle w:val="Odsekzoznamu"/>
        <w:numPr>
          <w:ilvl w:val="0"/>
          <w:numId w:val="22"/>
        </w:numPr>
        <w:spacing w:before="120" w:line="240" w:lineRule="auto"/>
        <w:ind w:left="851" w:hanging="425"/>
        <w:contextualSpacing w:val="0"/>
        <w:rPr>
          <w:rFonts w:ascii="Times New Roman" w:hAnsi="Times New Roman" w:cs="Times New Roman"/>
        </w:rPr>
      </w:pPr>
      <w:r w:rsidRPr="006C2C79">
        <w:rPr>
          <w:rFonts w:ascii="Times New Roman" w:hAnsi="Times New Roman" w:cs="Times New Roman"/>
        </w:rPr>
        <w:t>Systém riadenia Programu rozvoja vidieka SR 2014</w:t>
      </w:r>
      <w:r w:rsidR="00C43566">
        <w:rPr>
          <w:rFonts w:ascii="Times New Roman" w:hAnsi="Times New Roman" w:cs="Times New Roman"/>
        </w:rPr>
        <w:t xml:space="preserve"> </w:t>
      </w:r>
      <w:r w:rsidRPr="006C2C79">
        <w:rPr>
          <w:rFonts w:ascii="Times New Roman" w:hAnsi="Times New Roman" w:cs="Times New Roman"/>
        </w:rPr>
        <w:t>-</w:t>
      </w:r>
      <w:r w:rsidR="00C43566">
        <w:rPr>
          <w:rFonts w:ascii="Times New Roman" w:hAnsi="Times New Roman" w:cs="Times New Roman"/>
        </w:rPr>
        <w:t xml:space="preserve"> </w:t>
      </w:r>
      <w:r w:rsidRPr="006C2C79">
        <w:rPr>
          <w:rFonts w:ascii="Times New Roman" w:hAnsi="Times New Roman" w:cs="Times New Roman"/>
        </w:rPr>
        <w:t>2020;</w:t>
      </w:r>
    </w:p>
    <w:p w14:paraId="70D83FEB" w14:textId="16A22306" w:rsidR="009D29B5" w:rsidRPr="002639E5" w:rsidRDefault="009D29B5" w:rsidP="0006073B">
      <w:pPr>
        <w:pStyle w:val="Odsekzoznamu"/>
        <w:numPr>
          <w:ilvl w:val="0"/>
          <w:numId w:val="22"/>
        </w:numPr>
        <w:spacing w:before="120" w:line="240" w:lineRule="auto"/>
        <w:ind w:left="851" w:hanging="425"/>
        <w:contextualSpacing w:val="0"/>
        <w:rPr>
          <w:rFonts w:ascii="Times New Roman" w:hAnsi="Times New Roman" w:cs="Times New Roman"/>
        </w:rPr>
      </w:pPr>
      <w:r>
        <w:rPr>
          <w:rFonts w:ascii="Times New Roman" w:hAnsi="Times New Roman" w:cs="Times New Roman"/>
        </w:rPr>
        <w:t>Stratégia financovania európskych štrukturálnych a investičných fondov pre programové obdobie 2014</w:t>
      </w:r>
      <w:r w:rsidR="00C43566">
        <w:rPr>
          <w:rFonts w:ascii="Times New Roman" w:hAnsi="Times New Roman" w:cs="Times New Roman"/>
        </w:rPr>
        <w:t xml:space="preserve"> </w:t>
      </w:r>
      <w:r>
        <w:rPr>
          <w:rFonts w:ascii="Times New Roman" w:hAnsi="Times New Roman" w:cs="Times New Roman"/>
        </w:rPr>
        <w:t>-</w:t>
      </w:r>
      <w:r w:rsidR="00C43566">
        <w:rPr>
          <w:rFonts w:ascii="Times New Roman" w:hAnsi="Times New Roman" w:cs="Times New Roman"/>
        </w:rPr>
        <w:t xml:space="preserve"> </w:t>
      </w:r>
      <w:r>
        <w:rPr>
          <w:rFonts w:ascii="Times New Roman" w:hAnsi="Times New Roman" w:cs="Times New Roman"/>
        </w:rPr>
        <w:t>2020;</w:t>
      </w:r>
    </w:p>
    <w:p w14:paraId="67556644" w14:textId="4B1E536D" w:rsidR="001B2C58" w:rsidRDefault="001B2C58" w:rsidP="0006073B">
      <w:pPr>
        <w:pStyle w:val="Odsekzoznamu"/>
        <w:numPr>
          <w:ilvl w:val="0"/>
          <w:numId w:val="22"/>
        </w:numPr>
        <w:spacing w:before="120" w:line="240" w:lineRule="auto"/>
        <w:ind w:left="851" w:hanging="425"/>
        <w:contextualSpacing w:val="0"/>
        <w:rPr>
          <w:rFonts w:ascii="Times New Roman" w:hAnsi="Times New Roman" w:cs="Times New Roman"/>
        </w:rPr>
      </w:pPr>
      <w:r w:rsidRPr="002639E5">
        <w:rPr>
          <w:rFonts w:ascii="Times New Roman" w:hAnsi="Times New Roman" w:cs="Times New Roman"/>
        </w:rPr>
        <w:t>Systém finančného riadenia štrukturálnych fondov, Kohézneho fondu a Európskeho námorného a rybárskeho fondu na programové obdobie 2014</w:t>
      </w:r>
      <w:r w:rsidR="00C43566">
        <w:rPr>
          <w:rFonts w:ascii="Times New Roman" w:hAnsi="Times New Roman" w:cs="Times New Roman"/>
        </w:rPr>
        <w:t xml:space="preserve"> </w:t>
      </w:r>
      <w:r w:rsidRPr="002639E5">
        <w:rPr>
          <w:rFonts w:ascii="Times New Roman" w:hAnsi="Times New Roman" w:cs="Times New Roman"/>
        </w:rPr>
        <w:t>-</w:t>
      </w:r>
      <w:r w:rsidR="00C43566">
        <w:rPr>
          <w:rFonts w:ascii="Times New Roman" w:hAnsi="Times New Roman" w:cs="Times New Roman"/>
        </w:rPr>
        <w:t xml:space="preserve"> </w:t>
      </w:r>
      <w:r w:rsidRPr="002639E5">
        <w:rPr>
          <w:rFonts w:ascii="Times New Roman" w:hAnsi="Times New Roman" w:cs="Times New Roman"/>
        </w:rPr>
        <w:t>2020;</w:t>
      </w:r>
    </w:p>
    <w:p w14:paraId="34F90C17" w14:textId="547B615D" w:rsidR="00C53543" w:rsidRPr="002639E5" w:rsidRDefault="00C53543" w:rsidP="0006073B">
      <w:pPr>
        <w:pStyle w:val="Odsekzoznamu"/>
        <w:numPr>
          <w:ilvl w:val="0"/>
          <w:numId w:val="22"/>
        </w:numPr>
        <w:spacing w:before="120" w:line="240" w:lineRule="auto"/>
        <w:ind w:left="851" w:hanging="425"/>
        <w:contextualSpacing w:val="0"/>
        <w:rPr>
          <w:rFonts w:ascii="Times New Roman" w:hAnsi="Times New Roman" w:cs="Times New Roman"/>
        </w:rPr>
      </w:pPr>
      <w:r>
        <w:rPr>
          <w:rFonts w:ascii="Times New Roman" w:hAnsi="Times New Roman" w:cs="Times New Roman"/>
        </w:rPr>
        <w:t>Metodický pokyn CKO č.</w:t>
      </w:r>
      <w:r w:rsidR="00F961CE">
        <w:rPr>
          <w:rFonts w:ascii="Times New Roman" w:hAnsi="Times New Roman" w:cs="Times New Roman"/>
        </w:rPr>
        <w:t xml:space="preserve"> </w:t>
      </w:r>
      <w:r>
        <w:rPr>
          <w:rFonts w:ascii="Times New Roman" w:hAnsi="Times New Roman" w:cs="Times New Roman"/>
        </w:rPr>
        <w:t xml:space="preserve">8 </w:t>
      </w:r>
      <w:r w:rsidRPr="00C53543">
        <w:rPr>
          <w:rFonts w:ascii="Times New Roman" w:hAnsi="Times New Roman" w:cs="Times New Roman"/>
        </w:rPr>
        <w:t>k Správe o pokroku pri vykonávaní Partnerskej dohody Slovenskej republiky na roky 2014 – 2020;</w:t>
      </w:r>
    </w:p>
    <w:p w14:paraId="72E3AEF3" w14:textId="0F082CEF" w:rsidR="005A2D33" w:rsidRPr="00DE7F21" w:rsidRDefault="001B2C58" w:rsidP="00DE7F21">
      <w:pPr>
        <w:pStyle w:val="Odsekzoznamu"/>
        <w:numPr>
          <w:ilvl w:val="0"/>
          <w:numId w:val="22"/>
        </w:numPr>
        <w:spacing w:before="120" w:line="240" w:lineRule="auto"/>
        <w:ind w:left="851" w:hanging="425"/>
        <w:contextualSpacing w:val="0"/>
        <w:rPr>
          <w:rFonts w:ascii="Times New Roman" w:hAnsi="Times New Roman" w:cs="Times New Roman"/>
        </w:rPr>
      </w:pPr>
      <w:r w:rsidRPr="006C2C79">
        <w:rPr>
          <w:rFonts w:ascii="Times New Roman" w:hAnsi="Times New Roman" w:cs="Times New Roman"/>
        </w:rPr>
        <w:t xml:space="preserve">Metodický pokyn </w:t>
      </w:r>
      <w:r w:rsidR="005A2D33" w:rsidRPr="006C2C79">
        <w:rPr>
          <w:rFonts w:ascii="Times New Roman" w:hAnsi="Times New Roman" w:cs="Times New Roman"/>
        </w:rPr>
        <w:t>ÚV SR</w:t>
      </w:r>
      <w:r w:rsidRPr="006C2C79">
        <w:rPr>
          <w:rFonts w:ascii="Times New Roman" w:hAnsi="Times New Roman" w:cs="Times New Roman"/>
        </w:rPr>
        <w:t xml:space="preserve"> č. 22 </w:t>
      </w:r>
      <w:r w:rsidR="00C53543" w:rsidRPr="00C53543">
        <w:rPr>
          <w:rFonts w:ascii="Times New Roman" w:hAnsi="Times New Roman" w:cs="Times New Roman"/>
        </w:rPr>
        <w:t>k administratívnym kapacitám európskych štrukturálnych a investičných fondov</w:t>
      </w:r>
      <w:r w:rsidR="00F56AFA">
        <w:rPr>
          <w:rFonts w:ascii="Times New Roman" w:hAnsi="Times New Roman" w:cs="Times New Roman"/>
        </w:rPr>
        <w:t xml:space="preserve"> </w:t>
      </w:r>
      <w:r w:rsidR="00C53543" w:rsidRPr="00C53543">
        <w:rPr>
          <w:rFonts w:ascii="Times New Roman" w:hAnsi="Times New Roman" w:cs="Times New Roman"/>
        </w:rPr>
        <w:t>subjektov zapojených do riadenia, implementácie, kontroly a auditu  EŠIF v programovom období 2014 – 2020;</w:t>
      </w:r>
    </w:p>
    <w:p w14:paraId="0B608965" w14:textId="0F153077" w:rsidR="00271203" w:rsidRPr="00DE7F21" w:rsidRDefault="005A2D33" w:rsidP="00D15F09">
      <w:pPr>
        <w:pStyle w:val="Odsekzoznamu"/>
        <w:numPr>
          <w:ilvl w:val="0"/>
          <w:numId w:val="22"/>
        </w:numPr>
        <w:spacing w:before="120" w:line="240" w:lineRule="auto"/>
        <w:ind w:left="851" w:hanging="425"/>
        <w:contextualSpacing w:val="0"/>
        <w:rPr>
          <w:rFonts w:ascii="Times New Roman" w:hAnsi="Times New Roman" w:cs="Times New Roman"/>
        </w:rPr>
      </w:pPr>
      <w:r>
        <w:rPr>
          <w:rFonts w:ascii="Times New Roman" w:hAnsi="Times New Roman" w:cs="Times New Roman"/>
        </w:rPr>
        <w:t xml:space="preserve">Metodický pokyn </w:t>
      </w:r>
      <w:r w:rsidR="00CC069D">
        <w:rPr>
          <w:rFonts w:ascii="Times New Roman" w:hAnsi="Times New Roman" w:cs="Times New Roman"/>
        </w:rPr>
        <w:t>ÚV SR</w:t>
      </w:r>
      <w:r>
        <w:rPr>
          <w:rFonts w:ascii="Times New Roman" w:hAnsi="Times New Roman" w:cs="Times New Roman"/>
        </w:rPr>
        <w:t xml:space="preserve"> č. 27</w:t>
      </w:r>
      <w:r w:rsidRPr="002639E5">
        <w:rPr>
          <w:rFonts w:ascii="Times New Roman" w:hAnsi="Times New Roman" w:cs="Times New Roman"/>
        </w:rPr>
        <w:t xml:space="preserve"> k </w:t>
      </w:r>
      <w:r w:rsidR="00CC069D" w:rsidRPr="00D15F09">
        <w:rPr>
          <w:rFonts w:ascii="Times New Roman" w:hAnsi="Times New Roman" w:cs="Times New Roman"/>
        </w:rPr>
        <w:t>realizácii Centrálneho plánu vzdelávania administratívnych kapacít EŠIF v programovom období 2014</w:t>
      </w:r>
      <w:r w:rsidR="00524A3C" w:rsidRPr="001C4F40">
        <w:rPr>
          <w:rFonts w:ascii="Times New Roman" w:hAnsi="Times New Roman" w:cs="Times New Roman"/>
        </w:rPr>
        <w:t xml:space="preserve"> </w:t>
      </w:r>
      <w:r w:rsidR="00CC069D" w:rsidRPr="001C4F40">
        <w:rPr>
          <w:rFonts w:ascii="Times New Roman" w:hAnsi="Times New Roman" w:cs="Times New Roman"/>
        </w:rPr>
        <w:t>-</w:t>
      </w:r>
      <w:r w:rsidR="00524A3C" w:rsidRPr="00245105">
        <w:rPr>
          <w:rFonts w:ascii="Times New Roman" w:hAnsi="Times New Roman" w:cs="Times New Roman"/>
        </w:rPr>
        <w:t xml:space="preserve"> </w:t>
      </w:r>
      <w:r w:rsidR="00CC069D" w:rsidRPr="00DE7F21">
        <w:rPr>
          <w:rFonts w:ascii="Times New Roman" w:hAnsi="Times New Roman" w:cs="Times New Roman"/>
        </w:rPr>
        <w:t>2020</w:t>
      </w:r>
      <w:r w:rsidRPr="002639E5">
        <w:rPr>
          <w:rFonts w:ascii="Times New Roman" w:hAnsi="Times New Roman" w:cs="Times New Roman"/>
        </w:rPr>
        <w:t>;</w:t>
      </w:r>
    </w:p>
    <w:p w14:paraId="63A4911B" w14:textId="5C89B55D" w:rsidR="00D61C91" w:rsidRPr="00D15F09" w:rsidRDefault="001B2C58" w:rsidP="00D15F09">
      <w:pPr>
        <w:pStyle w:val="Odsekzoznamu"/>
        <w:numPr>
          <w:ilvl w:val="0"/>
          <w:numId w:val="22"/>
        </w:numPr>
        <w:spacing w:before="120" w:line="240" w:lineRule="auto"/>
        <w:ind w:left="851" w:hanging="425"/>
        <w:contextualSpacing w:val="0"/>
      </w:pPr>
      <w:r w:rsidRPr="00DE7F21">
        <w:rPr>
          <w:rFonts w:ascii="Times New Roman" w:hAnsi="Times New Roman" w:cs="Times New Roman"/>
        </w:rPr>
        <w:t>Usmernenie Certifikačného orgánu MF SR č. 2/2014</w:t>
      </w:r>
      <w:r w:rsidR="00B65160" w:rsidRPr="00DE7F21">
        <w:rPr>
          <w:rFonts w:ascii="Times New Roman" w:hAnsi="Times New Roman" w:cs="Times New Roman"/>
        </w:rPr>
        <w:t xml:space="preserve"> </w:t>
      </w:r>
      <w:r w:rsidRPr="00DE7F21">
        <w:rPr>
          <w:rFonts w:ascii="Times New Roman" w:hAnsi="Times New Roman" w:cs="Times New Roman"/>
        </w:rPr>
        <w:t>-</w:t>
      </w:r>
      <w:r w:rsidR="00B65160" w:rsidRPr="00DE7F21">
        <w:rPr>
          <w:rFonts w:ascii="Times New Roman" w:hAnsi="Times New Roman" w:cs="Times New Roman"/>
        </w:rPr>
        <w:t xml:space="preserve"> </w:t>
      </w:r>
      <w:r w:rsidRPr="00DE7F21">
        <w:rPr>
          <w:rFonts w:ascii="Times New Roman" w:hAnsi="Times New Roman" w:cs="Times New Roman"/>
        </w:rPr>
        <w:t>U k štruktúre manuálov procedúr, štandardizovanej organizačnej štruktúre a štandardizovaným pracovným pozíciám platobnej jednotky pre programové obdobie 2014</w:t>
      </w:r>
      <w:r w:rsidR="00524A3C" w:rsidRPr="00DE7F21">
        <w:rPr>
          <w:rFonts w:ascii="Times New Roman" w:hAnsi="Times New Roman" w:cs="Times New Roman"/>
        </w:rPr>
        <w:t xml:space="preserve"> </w:t>
      </w:r>
      <w:r w:rsidRPr="00DE7F21">
        <w:rPr>
          <w:rFonts w:ascii="Times New Roman" w:hAnsi="Times New Roman" w:cs="Times New Roman"/>
        </w:rPr>
        <w:t>-</w:t>
      </w:r>
      <w:r w:rsidR="00524A3C" w:rsidRPr="00DE7F21">
        <w:rPr>
          <w:rFonts w:ascii="Times New Roman" w:hAnsi="Times New Roman" w:cs="Times New Roman"/>
        </w:rPr>
        <w:t xml:space="preserve"> </w:t>
      </w:r>
      <w:r w:rsidRPr="00DE7F21">
        <w:rPr>
          <w:rFonts w:ascii="Times New Roman" w:hAnsi="Times New Roman" w:cs="Times New Roman"/>
        </w:rPr>
        <w:t>2020</w:t>
      </w:r>
      <w:r w:rsidR="00996250" w:rsidRPr="00DE7F21">
        <w:rPr>
          <w:rFonts w:ascii="Times New Roman" w:hAnsi="Times New Roman" w:cs="Times New Roman"/>
        </w:rPr>
        <w:t>.</w:t>
      </w:r>
    </w:p>
    <w:p w14:paraId="7053A42D" w14:textId="77777777" w:rsidR="00271203" w:rsidRDefault="00271203" w:rsidP="00DE7F21">
      <w:pPr>
        <w:rPr>
          <w:del w:id="222" w:author="Autor"/>
        </w:rPr>
      </w:pPr>
      <w:bookmarkStart w:id="223" w:name="_Toc511292802"/>
    </w:p>
    <w:p w14:paraId="64E699C9" w14:textId="030729E5" w:rsidR="00757C77" w:rsidRDefault="00B7530A" w:rsidP="002A2650">
      <w:pPr>
        <w:pStyle w:val="Nadpis2"/>
        <w:numPr>
          <w:ilvl w:val="0"/>
          <w:numId w:val="0"/>
        </w:numPr>
      </w:pPr>
      <w:bookmarkStart w:id="224" w:name="_Toc484441635"/>
      <w:r w:rsidRPr="002A2650">
        <w:rPr>
          <w:color w:val="1F497D" w:themeColor="text2"/>
        </w:rPr>
        <w:t>2 Základné pojmy</w:t>
      </w:r>
      <w:bookmarkEnd w:id="223"/>
      <w:bookmarkEnd w:id="224"/>
      <w:r w:rsidR="00BD32D2" w:rsidRPr="008648EC">
        <w:t xml:space="preserve"> </w:t>
      </w:r>
    </w:p>
    <w:p w14:paraId="47BAE1B0" w14:textId="410C25EC" w:rsidR="00BD32D2" w:rsidRPr="00BD32D2" w:rsidRDefault="00BD32D2" w:rsidP="00BD32D2">
      <w:pPr>
        <w:numPr>
          <w:ilvl w:val="0"/>
          <w:numId w:val="12"/>
        </w:numPr>
        <w:spacing w:before="120" w:line="240" w:lineRule="auto"/>
        <w:ind w:left="426" w:hanging="426"/>
        <w:rPr>
          <w:rFonts w:ascii="Times New Roman" w:hAnsi="Times New Roman" w:cs="Times New Roman"/>
        </w:rPr>
      </w:pPr>
      <w:del w:id="225" w:author="Autor">
        <w:r w:rsidRPr="00BD32D2">
          <w:rPr>
            <w:rFonts w:ascii="Times New Roman" w:hAnsi="Times New Roman" w:cs="Times New Roman"/>
          </w:rPr>
          <w:delText>Administratívna kapacita</w:delText>
        </w:r>
      </w:del>
      <w:ins w:id="226" w:author="Autor">
        <w:r w:rsidR="00963BE1">
          <w:rPr>
            <w:rFonts w:ascii="Times New Roman" w:hAnsi="Times New Roman" w:cs="Times New Roman"/>
          </w:rPr>
          <w:t>AK</w:t>
        </w:r>
      </w:ins>
      <w:r w:rsidRPr="00BD32D2">
        <w:rPr>
          <w:rFonts w:ascii="Times New Roman" w:hAnsi="Times New Roman" w:cs="Times New Roman"/>
        </w:rPr>
        <w:t xml:space="preserve"> EŠIF je definovaná ako špecifické pracovné miesto vo verejnej správe (</w:t>
      </w:r>
      <w:r w:rsidR="00160F93">
        <w:rPr>
          <w:rFonts w:ascii="Times New Roman" w:hAnsi="Times New Roman" w:cs="Times New Roman"/>
        </w:rPr>
        <w:t xml:space="preserve">ústrednej </w:t>
      </w:r>
      <w:r w:rsidRPr="00BD32D2">
        <w:rPr>
          <w:rFonts w:ascii="Times New Roman" w:hAnsi="Times New Roman" w:cs="Times New Roman"/>
        </w:rPr>
        <w:t xml:space="preserve">správe a územnej samospráve) </w:t>
      </w:r>
      <w:r w:rsidR="00DB4EC3" w:rsidRPr="00DB4EC3">
        <w:rPr>
          <w:rFonts w:ascii="Times New Roman" w:hAnsi="Times New Roman" w:cs="Times New Roman"/>
        </w:rPr>
        <w:t>slúžiace pre výkon činností na zabezpečenie riadenia, implementácie, kontroly a auditu EŠIF v programovom období 2014 - 2020</w:t>
      </w:r>
      <w:r w:rsidRPr="00BD32D2">
        <w:rPr>
          <w:rFonts w:ascii="Times New Roman" w:hAnsi="Times New Roman" w:cs="Times New Roman"/>
        </w:rPr>
        <w:t xml:space="preserve">. Maximálny počet miest AK EŠIF pre jednotlivé ÚOŠS, </w:t>
      </w:r>
      <w:del w:id="227" w:author="Autor">
        <w:r w:rsidRPr="00BD32D2">
          <w:rPr>
            <w:rFonts w:ascii="Times New Roman" w:hAnsi="Times New Roman" w:cs="Times New Roman"/>
          </w:rPr>
          <w:delText>Najvyšší kontrolný úrad Slovenskej republiky</w:delText>
        </w:r>
      </w:del>
      <w:ins w:id="228" w:author="Autor">
        <w:r w:rsidR="00963BE1">
          <w:rPr>
            <w:rFonts w:ascii="Times New Roman" w:hAnsi="Times New Roman" w:cs="Times New Roman"/>
          </w:rPr>
          <w:t>NKÚ</w:t>
        </w:r>
      </w:ins>
      <w:r w:rsidRPr="00BD32D2">
        <w:rPr>
          <w:rFonts w:ascii="Times New Roman" w:hAnsi="Times New Roman" w:cs="Times New Roman"/>
        </w:rPr>
        <w:t xml:space="preserve"> a vybrané orgány územnej samosprávy stanovuje uznesenie vlády SR č. </w:t>
      </w:r>
      <w:r w:rsidRPr="002A2650">
        <w:rPr>
          <w:rFonts w:ascii="Times New Roman" w:hAnsi="Times New Roman" w:cs="Times New Roman"/>
        </w:rPr>
        <w:t>181/2017</w:t>
      </w:r>
      <w:r w:rsidRPr="00BD32D2">
        <w:rPr>
          <w:rFonts w:ascii="Times New Roman" w:hAnsi="Times New Roman" w:cs="Times New Roman"/>
        </w:rPr>
        <w:t xml:space="preserve"> k analýze stavu a určeniu počtu </w:t>
      </w:r>
      <w:del w:id="229" w:author="Autor">
        <w:r w:rsidRPr="00BD32D2">
          <w:rPr>
            <w:rFonts w:ascii="Times New Roman" w:hAnsi="Times New Roman" w:cs="Times New Roman"/>
          </w:rPr>
          <w:delText>administratívnych kapacít pre európske štrukturálne a investičné fondy</w:delText>
        </w:r>
      </w:del>
      <w:ins w:id="230" w:author="Autor">
        <w:r w:rsidR="00963BE1">
          <w:rPr>
            <w:rFonts w:ascii="Times New Roman" w:hAnsi="Times New Roman" w:cs="Times New Roman"/>
          </w:rPr>
          <w:t>AK ŠIF</w:t>
        </w:r>
      </w:ins>
      <w:r w:rsidRPr="00BD32D2">
        <w:rPr>
          <w:rFonts w:ascii="Times New Roman" w:hAnsi="Times New Roman" w:cs="Times New Roman"/>
        </w:rPr>
        <w:t xml:space="preserve"> v programovom období 2014</w:t>
      </w:r>
      <w:r w:rsidR="00C50958">
        <w:rPr>
          <w:rFonts w:ascii="Times New Roman" w:hAnsi="Times New Roman" w:cs="Times New Roman"/>
        </w:rPr>
        <w:t xml:space="preserve"> </w:t>
      </w:r>
      <w:r w:rsidRPr="00BD32D2">
        <w:rPr>
          <w:rFonts w:ascii="Times New Roman" w:hAnsi="Times New Roman" w:cs="Times New Roman"/>
        </w:rPr>
        <w:t>-</w:t>
      </w:r>
      <w:r w:rsidR="00C50958">
        <w:rPr>
          <w:rFonts w:ascii="Times New Roman" w:hAnsi="Times New Roman" w:cs="Times New Roman"/>
        </w:rPr>
        <w:t xml:space="preserve"> </w:t>
      </w:r>
      <w:r w:rsidRPr="00BD32D2">
        <w:rPr>
          <w:rFonts w:ascii="Times New Roman" w:hAnsi="Times New Roman" w:cs="Times New Roman"/>
        </w:rPr>
        <w:t>2020. Osobné výdavky zamestnanca</w:t>
      </w:r>
      <w:r w:rsidRPr="00BD32D2">
        <w:rPr>
          <w:rFonts w:ascii="Times New Roman" w:hAnsi="Times New Roman" w:cs="Times New Roman"/>
          <w:vertAlign w:val="superscript"/>
        </w:rPr>
        <w:footnoteReference w:id="2"/>
      </w:r>
      <w:r w:rsidRPr="00BD32D2">
        <w:rPr>
          <w:rFonts w:ascii="Times New Roman" w:hAnsi="Times New Roman" w:cs="Times New Roman"/>
        </w:rPr>
        <w:t xml:space="preserve"> vykonávajúceho činnosti súvisiace s </w:t>
      </w:r>
      <w:r w:rsidR="00E06D9A">
        <w:rPr>
          <w:rFonts w:ascii="Times New Roman" w:hAnsi="Times New Roman" w:cs="Times New Roman"/>
        </w:rPr>
        <w:t>riadením</w:t>
      </w:r>
      <w:r w:rsidR="00E06D9A" w:rsidRPr="00E06D9A">
        <w:rPr>
          <w:rFonts w:ascii="Times New Roman" w:hAnsi="Times New Roman" w:cs="Times New Roman"/>
        </w:rPr>
        <w:t xml:space="preserve">, </w:t>
      </w:r>
      <w:r w:rsidR="00E06D9A">
        <w:rPr>
          <w:rFonts w:ascii="Times New Roman" w:hAnsi="Times New Roman" w:cs="Times New Roman"/>
        </w:rPr>
        <w:t>implementáciou</w:t>
      </w:r>
      <w:r w:rsidR="00E06D9A" w:rsidRPr="00E06D9A">
        <w:rPr>
          <w:rFonts w:ascii="Times New Roman" w:hAnsi="Times New Roman" w:cs="Times New Roman"/>
        </w:rPr>
        <w:t xml:space="preserve">, </w:t>
      </w:r>
      <w:r w:rsidR="00E06D9A">
        <w:rPr>
          <w:rFonts w:ascii="Times New Roman" w:hAnsi="Times New Roman" w:cs="Times New Roman"/>
        </w:rPr>
        <w:t>kontrolou a auditom</w:t>
      </w:r>
      <w:r w:rsidR="00E06D9A" w:rsidRPr="00E06D9A">
        <w:rPr>
          <w:rFonts w:ascii="Times New Roman" w:hAnsi="Times New Roman" w:cs="Times New Roman"/>
        </w:rPr>
        <w:t xml:space="preserve"> EŠIF</w:t>
      </w:r>
      <w:r w:rsidRPr="00BD32D2">
        <w:rPr>
          <w:rFonts w:ascii="Times New Roman" w:hAnsi="Times New Roman" w:cs="Times New Roman"/>
        </w:rPr>
        <w:t xml:space="preserve"> v rámci pracovného miesta AK EŠIF sú oprávnenými na </w:t>
      </w:r>
      <w:r w:rsidR="00326521">
        <w:rPr>
          <w:rFonts w:ascii="Times New Roman" w:hAnsi="Times New Roman" w:cs="Times New Roman"/>
        </w:rPr>
        <w:t>čiastočn</w:t>
      </w:r>
      <w:r w:rsidR="00790BDD">
        <w:rPr>
          <w:rFonts w:ascii="Times New Roman" w:hAnsi="Times New Roman" w:cs="Times New Roman"/>
        </w:rPr>
        <w:t>é</w:t>
      </w:r>
      <w:r w:rsidR="00326521">
        <w:rPr>
          <w:rFonts w:ascii="Times New Roman" w:hAnsi="Times New Roman" w:cs="Times New Roman"/>
        </w:rPr>
        <w:t xml:space="preserve"> alebo úpln</w:t>
      </w:r>
      <w:r w:rsidR="00790BDD">
        <w:rPr>
          <w:rFonts w:ascii="Times New Roman" w:hAnsi="Times New Roman" w:cs="Times New Roman"/>
        </w:rPr>
        <w:t>é</w:t>
      </w:r>
      <w:r w:rsidR="00326521">
        <w:rPr>
          <w:rFonts w:ascii="Times New Roman" w:hAnsi="Times New Roman" w:cs="Times New Roman"/>
        </w:rPr>
        <w:t xml:space="preserve"> </w:t>
      </w:r>
      <w:r w:rsidR="00790BDD">
        <w:rPr>
          <w:rFonts w:ascii="Times New Roman" w:hAnsi="Times New Roman" w:cs="Times New Roman"/>
        </w:rPr>
        <w:t>financovanie</w:t>
      </w:r>
      <w:r w:rsidR="00790BDD" w:rsidRPr="00BD32D2">
        <w:rPr>
          <w:rFonts w:ascii="Times New Roman" w:hAnsi="Times New Roman" w:cs="Times New Roman"/>
        </w:rPr>
        <w:t xml:space="preserve"> </w:t>
      </w:r>
      <w:r w:rsidRPr="00BD32D2">
        <w:rPr>
          <w:rFonts w:ascii="Times New Roman" w:hAnsi="Times New Roman" w:cs="Times New Roman"/>
        </w:rPr>
        <w:t xml:space="preserve">z prostriedkov </w:t>
      </w:r>
      <w:del w:id="231" w:author="Autor">
        <w:r w:rsidRPr="00BD32D2">
          <w:rPr>
            <w:rFonts w:ascii="Times New Roman" w:hAnsi="Times New Roman" w:cs="Times New Roman"/>
          </w:rPr>
          <w:delText>technickej pomoci</w:delText>
        </w:r>
      </w:del>
      <w:ins w:id="232" w:author="Autor">
        <w:r w:rsidR="00963BE1">
          <w:rPr>
            <w:rFonts w:ascii="Times New Roman" w:hAnsi="Times New Roman" w:cs="Times New Roman"/>
          </w:rPr>
          <w:t>TP</w:t>
        </w:r>
      </w:ins>
      <w:r w:rsidRPr="00BD32D2">
        <w:rPr>
          <w:rFonts w:ascii="Times New Roman" w:hAnsi="Times New Roman" w:cs="Times New Roman"/>
        </w:rPr>
        <w:t xml:space="preserve"> za podmienky, že zamestnanec pôsobí v stálej alebo dočasnej štátnej službe</w:t>
      </w:r>
      <w:r w:rsidR="00236714">
        <w:rPr>
          <w:rFonts w:ascii="Times New Roman" w:hAnsi="Times New Roman" w:cs="Times New Roman"/>
        </w:rPr>
        <w:t>,</w:t>
      </w:r>
      <w:r w:rsidRPr="00BD32D2">
        <w:rPr>
          <w:rFonts w:ascii="Times New Roman" w:hAnsi="Times New Roman" w:cs="Times New Roman"/>
        </w:rPr>
        <w:t xml:space="preserve"> alebo zamestnanec vykonáva prácu vo verejnom záujme. </w:t>
      </w:r>
    </w:p>
    <w:p w14:paraId="7347E701" w14:textId="66864111" w:rsidR="00BD32D2" w:rsidRPr="0008384F" w:rsidRDefault="00141BC1" w:rsidP="00A50DEC">
      <w:pPr>
        <w:numPr>
          <w:ilvl w:val="0"/>
          <w:numId w:val="12"/>
        </w:numPr>
        <w:spacing w:before="120" w:line="240" w:lineRule="auto"/>
        <w:ind w:left="426"/>
        <w:rPr>
          <w:rFonts w:ascii="Times New Roman" w:hAnsi="Times New Roman" w:cs="Times New Roman"/>
        </w:rPr>
        <w:pPrChange w:id="233" w:author="Autor">
          <w:pPr>
            <w:numPr>
              <w:numId w:val="12"/>
            </w:numPr>
            <w:spacing w:before="120" w:line="240" w:lineRule="auto"/>
            <w:ind w:left="644" w:hanging="360"/>
          </w:pPr>
        </w:pPrChange>
      </w:pPr>
      <w:r w:rsidRPr="00141BC1">
        <w:rPr>
          <w:rFonts w:ascii="Times New Roman" w:hAnsi="Times New Roman" w:cs="Times New Roman"/>
        </w:rPr>
        <w:t>FTE (full time equivalent) – ekvivalent plného pracovného úväzku. Pri  stanovení  počtu AK EŠIF</w:t>
      </w:r>
      <w:del w:id="234" w:author="Autor">
        <w:r w:rsidR="00A432A4" w:rsidRPr="006F6A60">
          <w:rPr>
            <w:rFonts w:ascii="Times New Roman" w:hAnsi="Times New Roman" w:cs="Times New Roman"/>
          </w:rPr>
          <w:delText xml:space="preserve"> </w:delText>
        </w:r>
      </w:del>
      <w:ins w:id="235" w:author="Autor">
        <w:r w:rsidRPr="00141BC1">
          <w:rPr>
            <w:rFonts w:ascii="Times New Roman" w:hAnsi="Times New Roman" w:cs="Times New Roman"/>
          </w:rPr>
          <w:t xml:space="preserve">, podieľajúcich sa na riadení, implementácii, kontrole a audite EŠIF </w:t>
        </w:r>
      </w:ins>
      <w:r w:rsidRPr="00141BC1">
        <w:rPr>
          <w:rFonts w:ascii="Times New Roman" w:hAnsi="Times New Roman" w:cs="Times New Roman"/>
        </w:rPr>
        <w:t xml:space="preserve">ide o </w:t>
      </w:r>
      <w:ins w:id="236" w:author="Autor">
        <w:r w:rsidRPr="00141BC1">
          <w:rPr>
            <w:rFonts w:ascii="Times New Roman" w:hAnsi="Times New Roman" w:cs="Times New Roman"/>
          </w:rPr>
          <w:t>počet AK</w:t>
        </w:r>
        <w:r>
          <w:rPr>
            <w:rFonts w:ascii="Times New Roman" w:hAnsi="Times New Roman" w:cs="Times New Roman"/>
          </w:rPr>
          <w:t xml:space="preserve"> EŠIF</w:t>
        </w:r>
        <w:r w:rsidRPr="00141BC1">
          <w:rPr>
            <w:rFonts w:ascii="Times New Roman" w:hAnsi="Times New Roman" w:cs="Times New Roman"/>
          </w:rPr>
          <w:t xml:space="preserve">, </w:t>
        </w:r>
      </w:ins>
      <w:r w:rsidRPr="00141BC1">
        <w:rPr>
          <w:rFonts w:ascii="Times New Roman" w:hAnsi="Times New Roman" w:cs="Times New Roman"/>
        </w:rPr>
        <w:t xml:space="preserve">prepočítaný </w:t>
      </w:r>
      <w:ins w:id="237" w:author="Autor">
        <w:r w:rsidRPr="00141BC1">
          <w:rPr>
            <w:rFonts w:ascii="Times New Roman" w:hAnsi="Times New Roman" w:cs="Times New Roman"/>
          </w:rPr>
          <w:t xml:space="preserve">na </w:t>
        </w:r>
      </w:ins>
      <w:r w:rsidRPr="00141BC1">
        <w:rPr>
          <w:rFonts w:ascii="Times New Roman" w:hAnsi="Times New Roman" w:cs="Times New Roman"/>
        </w:rPr>
        <w:t xml:space="preserve">plný pracovný úväzok za celý rok </w:t>
      </w:r>
      <w:ins w:id="238" w:author="Autor">
        <w:r>
          <w:rPr>
            <w:rFonts w:ascii="Times New Roman" w:hAnsi="Times New Roman" w:cs="Times New Roman"/>
          </w:rPr>
          <w:t>„</w:t>
        </w:r>
      </w:ins>
      <w:r w:rsidRPr="00141BC1">
        <w:rPr>
          <w:rFonts w:ascii="Times New Roman" w:hAnsi="Times New Roman" w:cs="Times New Roman"/>
        </w:rPr>
        <w:t>n</w:t>
      </w:r>
      <w:ins w:id="239" w:author="Autor">
        <w:r>
          <w:rPr>
            <w:rFonts w:ascii="Times New Roman" w:hAnsi="Times New Roman" w:cs="Times New Roman"/>
          </w:rPr>
          <w:t>“</w:t>
        </w:r>
      </w:ins>
      <w:r w:rsidRPr="00141BC1">
        <w:rPr>
          <w:rFonts w:ascii="Times New Roman" w:hAnsi="Times New Roman" w:cs="Times New Roman"/>
        </w:rPr>
        <w:t xml:space="preserve"> (pri zohľadnení percentuálneho podielu pracovného úväzku zamestnanca zo 100 % -</w:t>
      </w:r>
      <w:del w:id="240" w:author="Autor">
        <w:r w:rsidR="00A432A4" w:rsidRPr="006F6A60">
          <w:rPr>
            <w:rFonts w:ascii="Times New Roman" w:hAnsi="Times New Roman" w:cs="Times New Roman"/>
          </w:rPr>
          <w:delText xml:space="preserve"> </w:delText>
        </w:r>
      </w:del>
      <w:r w:rsidRPr="00141BC1">
        <w:rPr>
          <w:rFonts w:ascii="Times New Roman" w:hAnsi="Times New Roman" w:cs="Times New Roman"/>
        </w:rPr>
        <w:t>ného pracovného úväzku, percentuálneho podielu pracovného úväzku zamestnanca na implementácii EŠIF v</w:t>
      </w:r>
      <w:del w:id="241" w:author="Autor">
        <w:r w:rsidR="00A432A4" w:rsidRPr="006F6A60">
          <w:rPr>
            <w:rFonts w:ascii="Times New Roman" w:hAnsi="Times New Roman" w:cs="Times New Roman"/>
          </w:rPr>
          <w:delText> </w:delText>
        </w:r>
      </w:del>
      <w:ins w:id="242" w:author="Autor">
        <w:r w:rsidRPr="00141BC1">
          <w:rPr>
            <w:rFonts w:ascii="Times New Roman" w:hAnsi="Times New Roman" w:cs="Times New Roman"/>
          </w:rPr>
          <w:t xml:space="preserve"> </w:t>
        </w:r>
      </w:ins>
      <w:r w:rsidRPr="00141BC1">
        <w:rPr>
          <w:rFonts w:ascii="Times New Roman" w:hAnsi="Times New Roman" w:cs="Times New Roman"/>
        </w:rPr>
        <w:t>rámci zmluvného pracovného úväzku, obsadenosti miesta v</w:t>
      </w:r>
      <w:del w:id="243" w:author="Autor">
        <w:r w:rsidR="00A432A4" w:rsidRPr="00DE7F21">
          <w:rPr>
            <w:rFonts w:ascii="Times New Roman" w:hAnsi="Times New Roman" w:cs="Times New Roman"/>
          </w:rPr>
          <w:delText> </w:delText>
        </w:r>
      </w:del>
      <w:ins w:id="244" w:author="Autor">
        <w:r w:rsidRPr="00141BC1">
          <w:rPr>
            <w:rFonts w:ascii="Times New Roman" w:hAnsi="Times New Roman" w:cs="Times New Roman"/>
          </w:rPr>
          <w:t xml:space="preserve"> </w:t>
        </w:r>
      </w:ins>
      <w:r w:rsidRPr="00141BC1">
        <w:rPr>
          <w:rFonts w:ascii="Times New Roman" w:hAnsi="Times New Roman" w:cs="Times New Roman"/>
        </w:rPr>
        <w:t>priebehu roka, príp. iných vplyvov), pričom ekvivalent plného pracovného úväzku zväčša nie je identický s</w:t>
      </w:r>
      <w:del w:id="245" w:author="Autor">
        <w:r w:rsidR="00A432A4" w:rsidRPr="00DE7F21">
          <w:rPr>
            <w:rFonts w:ascii="Times New Roman" w:hAnsi="Times New Roman" w:cs="Times New Roman"/>
          </w:rPr>
          <w:delText> </w:delText>
        </w:r>
      </w:del>
      <w:ins w:id="246" w:author="Autor">
        <w:r w:rsidRPr="00141BC1">
          <w:rPr>
            <w:rFonts w:ascii="Times New Roman" w:hAnsi="Times New Roman" w:cs="Times New Roman"/>
          </w:rPr>
          <w:t xml:space="preserve"> </w:t>
        </w:r>
      </w:ins>
      <w:r w:rsidRPr="00141BC1">
        <w:rPr>
          <w:rFonts w:ascii="Times New Roman" w:hAnsi="Times New Roman" w:cs="Times New Roman"/>
        </w:rPr>
        <w:t xml:space="preserve">počtom fyzických osôb </w:t>
      </w:r>
      <w:ins w:id="247" w:author="Autor">
        <w:r w:rsidRPr="00141BC1">
          <w:rPr>
            <w:rFonts w:ascii="Times New Roman" w:hAnsi="Times New Roman" w:cs="Times New Roman"/>
          </w:rPr>
          <w:t xml:space="preserve">(obsadených miest) </w:t>
        </w:r>
      </w:ins>
      <w:r w:rsidRPr="00141BC1">
        <w:rPr>
          <w:rFonts w:ascii="Times New Roman" w:hAnsi="Times New Roman" w:cs="Times New Roman"/>
        </w:rPr>
        <w:t>AK EŠIF.</w:t>
      </w:r>
      <w:ins w:id="248" w:author="Autor">
        <w:r>
          <w:rPr>
            <w:rFonts w:ascii="Times New Roman" w:hAnsi="Times New Roman" w:cs="Times New Roman"/>
          </w:rPr>
          <w:t xml:space="preserve"> </w:t>
        </w:r>
        <w:r w:rsidRPr="00141BC1">
          <w:rPr>
            <w:rFonts w:ascii="Times New Roman" w:hAnsi="Times New Roman" w:cs="Times New Roman"/>
          </w:rPr>
          <w:t>Priemerný počet AK EŠIF prepočítaný na FTE (plný pracovný úväzok) – vypočítaný podľa prílohy č.1 MP – Štvrťročný výkaz o práci</w:t>
        </w:r>
        <w:r w:rsidR="00CE1035" w:rsidRPr="0008384F">
          <w:rPr>
            <w:rFonts w:ascii="Times New Roman" w:hAnsi="Times New Roman" w:cs="Times New Roman"/>
          </w:rPr>
          <w:t xml:space="preserve"> </w:t>
        </w:r>
      </w:ins>
    </w:p>
    <w:p w14:paraId="477B2448" w14:textId="77777777" w:rsidR="00BD32D2" w:rsidRPr="00CE1035" w:rsidRDefault="00BD32D2">
      <w:pPr>
        <w:numPr>
          <w:ilvl w:val="0"/>
          <w:numId w:val="12"/>
        </w:numPr>
        <w:spacing w:before="120" w:line="240" w:lineRule="auto"/>
        <w:ind w:left="426" w:hanging="426"/>
        <w:rPr>
          <w:del w:id="249" w:author="Autor"/>
          <w:rFonts w:ascii="Times New Roman" w:hAnsi="Times New Roman" w:cs="Times New Roman"/>
        </w:rPr>
      </w:pPr>
      <w:del w:id="250" w:author="Autor">
        <w:r w:rsidRPr="00B97081">
          <w:rPr>
            <w:rFonts w:ascii="Times New Roman" w:hAnsi="Times New Roman" w:cs="Times New Roman"/>
          </w:rPr>
          <w:delText>Priemerný evidenčný počet AK</w:delText>
        </w:r>
        <w:r w:rsidR="00773CED" w:rsidRPr="00B97081">
          <w:rPr>
            <w:rFonts w:ascii="Times New Roman" w:hAnsi="Times New Roman" w:cs="Times New Roman"/>
          </w:rPr>
          <w:delText xml:space="preserve"> </w:delText>
        </w:r>
        <w:r w:rsidR="001C4F40" w:rsidRPr="00B97081">
          <w:rPr>
            <w:rFonts w:ascii="Times New Roman" w:hAnsi="Times New Roman" w:cs="Times New Roman"/>
          </w:rPr>
          <w:delText>(prepočítaný)</w:delText>
        </w:r>
        <w:r w:rsidR="001C4F40" w:rsidRPr="00DE7F21">
          <w:rPr>
            <w:rFonts w:ascii="Times New Roman" w:hAnsi="Times New Roman" w:cs="Times New Roman"/>
          </w:rPr>
          <w:delText xml:space="preserve"> - </w:delText>
        </w:r>
        <w:r w:rsidR="00CE1035" w:rsidRPr="00DE7F21">
          <w:rPr>
            <w:rFonts w:ascii="Times New Roman" w:hAnsi="Times New Roman" w:cs="Times New Roman"/>
          </w:rPr>
          <w:delText xml:space="preserve">priemerný počet AK </w:delText>
        </w:r>
        <w:r w:rsidR="00CE1035" w:rsidRPr="00B97081">
          <w:rPr>
            <w:rFonts w:ascii="Times New Roman" w:hAnsi="Times New Roman" w:cs="Times New Roman"/>
          </w:rPr>
          <w:delText>EŠIF za celý rok so zohľadnením obsadenosti miesta podľa mesiacov. V</w:delText>
        </w:r>
        <w:r w:rsidR="00773CED" w:rsidRPr="00B97081">
          <w:rPr>
            <w:rFonts w:ascii="Times New Roman" w:hAnsi="Times New Roman" w:cs="Times New Roman"/>
          </w:rPr>
          <w:delText xml:space="preserve">ypočíta </w:delText>
        </w:r>
        <w:r w:rsidR="00CE1035" w:rsidRPr="00B97081">
          <w:rPr>
            <w:rFonts w:ascii="Times New Roman" w:hAnsi="Times New Roman" w:cs="Times New Roman"/>
          </w:rPr>
          <w:delText xml:space="preserve">sa </w:delText>
        </w:r>
        <w:r w:rsidR="00773CED" w:rsidRPr="00B97081">
          <w:rPr>
            <w:rFonts w:ascii="Times New Roman" w:hAnsi="Times New Roman" w:cs="Times New Roman"/>
          </w:rPr>
          <w:delText xml:space="preserve">ako súčet priemerného evidenčného počtu zamestnancov zamestnaných na plný pracovný </w:delText>
        </w:r>
        <w:r w:rsidR="008B47C8" w:rsidRPr="00B97081">
          <w:rPr>
            <w:rFonts w:ascii="Times New Roman" w:hAnsi="Times New Roman" w:cs="Times New Roman"/>
          </w:rPr>
          <w:delText xml:space="preserve">úväzok </w:delText>
        </w:r>
        <w:r w:rsidR="00773CED" w:rsidRPr="00B97081">
          <w:rPr>
            <w:rFonts w:ascii="Times New Roman" w:hAnsi="Times New Roman" w:cs="Times New Roman"/>
          </w:rPr>
          <w:delText>a prepočítaného priemerného evidenčného počtu</w:delText>
        </w:r>
        <w:r w:rsidR="00773CED" w:rsidRPr="00CE1035">
          <w:rPr>
            <w:rFonts w:ascii="Times New Roman" w:hAnsi="Times New Roman" w:cs="Times New Roman"/>
          </w:rPr>
          <w:delText xml:space="preserve"> zamestnancov zamestnaných na iný ako plný pracovný </w:delText>
        </w:r>
        <w:r w:rsidR="008B47C8">
          <w:rPr>
            <w:rFonts w:ascii="Times New Roman" w:hAnsi="Times New Roman" w:cs="Times New Roman"/>
          </w:rPr>
          <w:delText>úväzok</w:delText>
        </w:r>
        <w:r w:rsidR="00CE1035">
          <w:rPr>
            <w:rFonts w:ascii="Times New Roman" w:hAnsi="Times New Roman" w:cs="Times New Roman"/>
          </w:rPr>
          <w:delText xml:space="preserve">. Podrobný výpočet je možné nájsť v prílohe č.6 - </w:delText>
        </w:r>
        <w:r w:rsidR="00773CED" w:rsidRPr="00CE1035">
          <w:rPr>
            <w:rFonts w:ascii="Times New Roman" w:hAnsi="Times New Roman" w:cs="Times New Roman"/>
          </w:rPr>
          <w:delText xml:space="preserve"> </w:delText>
        </w:r>
        <w:r w:rsidR="00CE1035" w:rsidRPr="00CE1035">
          <w:rPr>
            <w:rFonts w:ascii="Times New Roman" w:hAnsi="Times New Roman" w:cs="Times New Roman"/>
          </w:rPr>
          <w:delText xml:space="preserve">Štvrťročný výkaz o práci na rok </w:delText>
        </w:r>
        <w:r w:rsidR="00F065BC">
          <w:rPr>
            <w:rFonts w:ascii="Times New Roman" w:hAnsi="Times New Roman" w:cs="Times New Roman"/>
          </w:rPr>
          <w:delText>2017</w:delText>
        </w:r>
        <w:r w:rsidR="00CE1035" w:rsidRPr="00CE1035">
          <w:rPr>
            <w:rFonts w:ascii="Times New Roman" w:hAnsi="Times New Roman" w:cs="Times New Roman"/>
          </w:rPr>
          <w:delText>, Práca 2-04, Štatistický úrad Slovenskej republiky</w:delText>
        </w:r>
        <w:r w:rsidR="00F065BC">
          <w:rPr>
            <w:rStyle w:val="Odkaznapoznmkupodiarou"/>
            <w:rFonts w:ascii="Times New Roman" w:hAnsi="Times New Roman" w:cs="Times New Roman"/>
          </w:rPr>
          <w:footnoteReference w:id="3"/>
        </w:r>
        <w:r w:rsidR="00CE1035">
          <w:rPr>
            <w:rFonts w:ascii="Times New Roman" w:hAnsi="Times New Roman" w:cs="Times New Roman"/>
          </w:rPr>
          <w:delText>.</w:delText>
        </w:r>
        <w:r w:rsidR="00CE1035" w:rsidRPr="00CE1035">
          <w:rPr>
            <w:rFonts w:ascii="Times New Roman" w:hAnsi="Times New Roman" w:cs="Times New Roman"/>
          </w:rPr>
          <w:delText xml:space="preserve"> </w:delText>
        </w:r>
      </w:del>
    </w:p>
    <w:p w14:paraId="5F9AE8F9" w14:textId="5CEE7DE1" w:rsidR="00141BC1" w:rsidRPr="00CE1035" w:rsidRDefault="00141BC1" w:rsidP="006540F1">
      <w:pPr>
        <w:numPr>
          <w:ilvl w:val="0"/>
          <w:numId w:val="12"/>
        </w:numPr>
        <w:spacing w:before="120" w:line="240" w:lineRule="auto"/>
        <w:ind w:left="426"/>
        <w:rPr>
          <w:ins w:id="253" w:author="Autor"/>
          <w:rFonts w:ascii="Times New Roman" w:hAnsi="Times New Roman" w:cs="Times New Roman"/>
        </w:rPr>
      </w:pPr>
      <w:ins w:id="254" w:author="Autor">
        <w:r w:rsidRPr="0008384F">
          <w:rPr>
            <w:rFonts w:ascii="Times New Roman" w:hAnsi="Times New Roman" w:cs="Times New Roman"/>
          </w:rPr>
          <w:t>Obsadené miesto AK EŠIF</w:t>
        </w:r>
        <w:r>
          <w:rPr>
            <w:rFonts w:ascii="Times New Roman" w:hAnsi="Times New Roman" w:cs="Times New Roman"/>
          </w:rPr>
          <w:t xml:space="preserve"> </w:t>
        </w:r>
        <w:r w:rsidRPr="00141BC1">
          <w:rPr>
            <w:rFonts w:ascii="Times New Roman" w:hAnsi="Times New Roman" w:cs="Times New Roman"/>
          </w:rPr>
          <w:t>- pracovné miesto vo verejnej správe (štátnej správe a územnej samospráve) vytvorené a obsadené zamestnancom na výkon činností na zabezpečenie riadenia, implementá</w:t>
        </w:r>
        <w:r>
          <w:rPr>
            <w:rFonts w:ascii="Times New Roman" w:hAnsi="Times New Roman" w:cs="Times New Roman"/>
          </w:rPr>
          <w:t>cie, kontroly a auditu EŠIF v programovom období</w:t>
        </w:r>
        <w:r w:rsidRPr="00141BC1">
          <w:rPr>
            <w:rFonts w:ascii="Times New Roman" w:hAnsi="Times New Roman" w:cs="Times New Roman"/>
          </w:rPr>
          <w:t xml:space="preserve"> 2014 – 2020 (jeho hodnota je vždy celé číslo). Maximálny počet miest AK EŠIF pre jednotlivé ÚOŠS a vybrané orgány územnej samosprávy stanovuje uznesenie vlády SR č. 181/2017 k Analýze stavu a určeniu počtu administratívnych kapacít pre európske štrukturálne a investičné fondy v programovom období 2014 - 2020.</w:t>
        </w:r>
      </w:ins>
    </w:p>
    <w:p w14:paraId="28761863" w14:textId="5CBF8678" w:rsidR="00BD32D2" w:rsidRPr="00BD32D2" w:rsidRDefault="00BD32D2" w:rsidP="00BD32D2">
      <w:pPr>
        <w:numPr>
          <w:ilvl w:val="0"/>
          <w:numId w:val="12"/>
        </w:numPr>
        <w:spacing w:before="120" w:line="240" w:lineRule="auto"/>
        <w:ind w:left="426" w:hanging="426"/>
        <w:rPr>
          <w:rFonts w:ascii="Times New Roman" w:hAnsi="Times New Roman" w:cs="Times New Roman"/>
        </w:rPr>
      </w:pPr>
      <w:r w:rsidRPr="00BD32D2">
        <w:rPr>
          <w:rFonts w:ascii="Times New Roman" w:hAnsi="Times New Roman" w:cs="Times New Roman"/>
        </w:rPr>
        <w:t>Zamestnanci vykonávajúci podporné činnosti - sú zamestnanci, ktorí priamo nevykonávajú riadenie, implementáciu, kontrolu a audit EŠIF, ale vykonávajú tzv. podporné činnosti</w:t>
      </w:r>
      <w:r w:rsidR="00D07CA2">
        <w:rPr>
          <w:rFonts w:ascii="Times New Roman" w:hAnsi="Times New Roman" w:cs="Times New Roman"/>
        </w:rPr>
        <w:t>, ktoré sú nevyhnutné pre ich zabezpečenie</w:t>
      </w:r>
      <w:r w:rsidRPr="00BD32D2">
        <w:rPr>
          <w:rFonts w:ascii="Times New Roman" w:hAnsi="Times New Roman" w:cs="Times New Roman"/>
        </w:rPr>
        <w:t>. Pracovné miesta, v rámci ktorých sa vykonávajú podporné činnosti, resp. zamestnanci vykonávajúci podporné činnosti nie sú AK EŠIF. Podporné činnosti sa v rámci</w:t>
      </w:r>
      <w:ins w:id="255" w:author="Autor">
        <w:r w:rsidRPr="00BD32D2">
          <w:rPr>
            <w:rFonts w:ascii="Times New Roman" w:hAnsi="Times New Roman" w:cs="Times New Roman"/>
          </w:rPr>
          <w:t xml:space="preserve"> </w:t>
        </w:r>
        <w:r w:rsidR="00834C89">
          <w:rPr>
            <w:rFonts w:ascii="Times New Roman" w:hAnsi="Times New Roman" w:cs="Times New Roman"/>
          </w:rPr>
          <w:t>„zberu údajov o AK EŠIF do</w:t>
        </w:r>
      </w:ins>
      <w:r w:rsidR="00834C89">
        <w:rPr>
          <w:rFonts w:ascii="Times New Roman" w:hAnsi="Times New Roman" w:cs="Times New Roman"/>
        </w:rPr>
        <w:t xml:space="preserve"> </w:t>
      </w:r>
      <w:r w:rsidRPr="00BD32D2">
        <w:rPr>
          <w:rFonts w:ascii="Times New Roman" w:hAnsi="Times New Roman" w:cs="Times New Roman"/>
        </w:rPr>
        <w:t xml:space="preserve">Informácie o stave </w:t>
      </w:r>
      <w:r w:rsidR="007E237A">
        <w:rPr>
          <w:rFonts w:ascii="Times New Roman" w:eastAsia="Times New Roman" w:hAnsi="Times New Roman" w:cs="Times New Roman"/>
          <w:lang w:eastAsia="sk-SK"/>
        </w:rPr>
        <w:t>administratívnych kapacít subjektov zapojených do riadenia, implementácie, kontroly a auditu európskych štrukturálnych a investičných fondov</w:t>
      </w:r>
      <w:ins w:id="256" w:author="Autor">
        <w:r w:rsidR="00672DEB">
          <w:rPr>
            <w:rFonts w:ascii="Times New Roman" w:eastAsia="Times New Roman" w:hAnsi="Times New Roman" w:cs="Times New Roman"/>
            <w:lang w:eastAsia="sk-SK"/>
          </w:rPr>
          <w:t>“</w:t>
        </w:r>
      </w:ins>
      <w:r w:rsidR="007E237A">
        <w:rPr>
          <w:rFonts w:ascii="Times New Roman" w:eastAsia="Times New Roman" w:hAnsi="Times New Roman" w:cs="Times New Roman"/>
          <w:lang w:eastAsia="sk-SK"/>
        </w:rPr>
        <w:t xml:space="preserve"> (ďalej len „Informácie o stave AK EŠIF“)</w:t>
      </w:r>
      <w:r w:rsidRPr="00BD32D2">
        <w:rPr>
          <w:rFonts w:ascii="Times New Roman" w:hAnsi="Times New Roman" w:cs="Times New Roman"/>
        </w:rPr>
        <w:t xml:space="preserve"> sledujú a vykazujú samostatne (mimo </w:t>
      </w:r>
      <w:r w:rsidR="001B79A0">
        <w:rPr>
          <w:rFonts w:ascii="Times New Roman" w:hAnsi="Times New Roman" w:cs="Times New Roman"/>
        </w:rPr>
        <w:t>AK EŠIF</w:t>
      </w:r>
      <w:r w:rsidRPr="00BD32D2">
        <w:rPr>
          <w:rFonts w:ascii="Times New Roman" w:hAnsi="Times New Roman" w:cs="Times New Roman"/>
        </w:rPr>
        <w:t xml:space="preserve">). Oprávnené na </w:t>
      </w:r>
      <w:r w:rsidR="00790BDD">
        <w:rPr>
          <w:rFonts w:ascii="Times New Roman" w:hAnsi="Times New Roman" w:cs="Times New Roman"/>
        </w:rPr>
        <w:t>financovanie</w:t>
      </w:r>
      <w:r w:rsidR="00790BDD" w:rsidRPr="00BD32D2">
        <w:rPr>
          <w:rFonts w:ascii="Times New Roman" w:hAnsi="Times New Roman" w:cs="Times New Roman"/>
        </w:rPr>
        <w:t xml:space="preserve"> </w:t>
      </w:r>
      <w:r w:rsidRPr="00BD32D2">
        <w:rPr>
          <w:rFonts w:ascii="Times New Roman" w:hAnsi="Times New Roman" w:cs="Times New Roman"/>
        </w:rPr>
        <w:t xml:space="preserve">z prostriedkov </w:t>
      </w:r>
      <w:del w:id="257" w:author="Autor">
        <w:r w:rsidRPr="00BD32D2">
          <w:rPr>
            <w:rFonts w:ascii="Times New Roman" w:hAnsi="Times New Roman" w:cs="Times New Roman"/>
          </w:rPr>
          <w:delText>technickej pomoci</w:delText>
        </w:r>
      </w:del>
      <w:ins w:id="258" w:author="Autor">
        <w:r w:rsidR="00834C89">
          <w:rPr>
            <w:rFonts w:ascii="Times New Roman" w:hAnsi="Times New Roman" w:cs="Times New Roman"/>
          </w:rPr>
          <w:t>TP</w:t>
        </w:r>
      </w:ins>
      <w:r w:rsidRPr="00BD32D2">
        <w:rPr>
          <w:rFonts w:ascii="Times New Roman" w:hAnsi="Times New Roman" w:cs="Times New Roman"/>
        </w:rPr>
        <w:t xml:space="preserve"> sú len nižšie uvedené podporné činnosti:</w:t>
      </w:r>
    </w:p>
    <w:p w14:paraId="2C22B5E6" w14:textId="77777777" w:rsidR="00834FC3" w:rsidRPr="00834FC3" w:rsidRDefault="00834FC3" w:rsidP="00A50DEC">
      <w:pPr>
        <w:numPr>
          <w:ilvl w:val="0"/>
          <w:numId w:val="41"/>
        </w:numPr>
        <w:spacing w:before="120" w:line="240" w:lineRule="auto"/>
        <w:ind w:left="851" w:hanging="425"/>
        <w:rPr>
          <w:rFonts w:ascii="Times New Roman" w:eastAsia="Times New Roman" w:hAnsi="Times New Roman" w:cs="Times New Roman"/>
          <w:lang w:eastAsia="sk-SK"/>
        </w:rPr>
        <w:pPrChange w:id="259" w:author="Autor">
          <w:pPr>
            <w:numPr>
              <w:numId w:val="41"/>
            </w:numPr>
            <w:spacing w:before="120" w:line="240" w:lineRule="auto"/>
            <w:ind w:left="1146" w:hanging="360"/>
            <w:contextualSpacing/>
          </w:pPr>
        </w:pPrChange>
      </w:pPr>
      <w:r w:rsidRPr="00834FC3">
        <w:rPr>
          <w:rFonts w:ascii="Times New Roman" w:eastAsia="Times New Roman" w:hAnsi="Times New Roman" w:cs="Times New Roman"/>
          <w:lang w:eastAsia="sk-SK"/>
        </w:rPr>
        <w:t xml:space="preserve">mzdová agenda, </w:t>
      </w:r>
    </w:p>
    <w:p w14:paraId="4AA8F82B" w14:textId="77777777" w:rsidR="00834FC3" w:rsidRPr="00834FC3" w:rsidRDefault="00834FC3" w:rsidP="00A50DEC">
      <w:pPr>
        <w:numPr>
          <w:ilvl w:val="0"/>
          <w:numId w:val="41"/>
        </w:numPr>
        <w:spacing w:before="120" w:line="240" w:lineRule="auto"/>
        <w:ind w:left="851" w:hanging="425"/>
        <w:rPr>
          <w:rFonts w:ascii="Times New Roman" w:eastAsia="Times New Roman" w:hAnsi="Times New Roman" w:cs="Times New Roman"/>
          <w:lang w:eastAsia="sk-SK"/>
        </w:rPr>
        <w:pPrChange w:id="260" w:author="Autor">
          <w:pPr>
            <w:numPr>
              <w:numId w:val="41"/>
            </w:numPr>
            <w:spacing w:before="120" w:line="240" w:lineRule="auto"/>
            <w:ind w:left="1146" w:hanging="360"/>
            <w:contextualSpacing/>
          </w:pPr>
        </w:pPrChange>
      </w:pPr>
      <w:r w:rsidRPr="00834FC3">
        <w:rPr>
          <w:rFonts w:ascii="Times New Roman" w:eastAsia="Times New Roman" w:hAnsi="Times New Roman" w:cs="Times New Roman"/>
          <w:lang w:eastAsia="sk-SK"/>
        </w:rPr>
        <w:t xml:space="preserve">personalistika, </w:t>
      </w:r>
    </w:p>
    <w:p w14:paraId="4F456BA0" w14:textId="77777777" w:rsidR="00834FC3" w:rsidRPr="00834FC3" w:rsidRDefault="00834FC3" w:rsidP="00A50DEC">
      <w:pPr>
        <w:numPr>
          <w:ilvl w:val="0"/>
          <w:numId w:val="41"/>
        </w:numPr>
        <w:spacing w:before="120" w:line="240" w:lineRule="auto"/>
        <w:ind w:left="851" w:hanging="425"/>
        <w:rPr>
          <w:rFonts w:ascii="Times New Roman" w:eastAsia="Times New Roman" w:hAnsi="Times New Roman" w:cs="Times New Roman"/>
          <w:lang w:eastAsia="sk-SK"/>
        </w:rPr>
        <w:pPrChange w:id="261" w:author="Autor">
          <w:pPr>
            <w:numPr>
              <w:numId w:val="41"/>
            </w:numPr>
            <w:spacing w:before="120" w:line="240" w:lineRule="auto"/>
            <w:ind w:left="1146" w:hanging="360"/>
            <w:contextualSpacing/>
          </w:pPr>
        </w:pPrChange>
      </w:pPr>
      <w:r w:rsidRPr="00834FC3">
        <w:rPr>
          <w:rFonts w:ascii="Times New Roman" w:eastAsia="Times New Roman" w:hAnsi="Times New Roman" w:cs="Times New Roman"/>
          <w:lang w:eastAsia="sk-SK"/>
        </w:rPr>
        <w:t xml:space="preserve">účtovníctvo/výkazníctvo, </w:t>
      </w:r>
    </w:p>
    <w:p w14:paraId="353EC972" w14:textId="77777777" w:rsidR="00834FC3" w:rsidRPr="00834FC3" w:rsidRDefault="00834FC3" w:rsidP="00A50DEC">
      <w:pPr>
        <w:numPr>
          <w:ilvl w:val="0"/>
          <w:numId w:val="41"/>
        </w:numPr>
        <w:spacing w:before="120" w:line="240" w:lineRule="auto"/>
        <w:ind w:left="851" w:hanging="425"/>
        <w:rPr>
          <w:rFonts w:ascii="Times New Roman" w:eastAsia="Times New Roman" w:hAnsi="Times New Roman" w:cs="Times New Roman"/>
          <w:lang w:eastAsia="sk-SK"/>
        </w:rPr>
        <w:pPrChange w:id="262" w:author="Autor">
          <w:pPr>
            <w:numPr>
              <w:numId w:val="41"/>
            </w:numPr>
            <w:spacing w:before="120" w:line="240" w:lineRule="auto"/>
            <w:ind w:left="1146" w:hanging="360"/>
            <w:contextualSpacing/>
          </w:pPr>
        </w:pPrChange>
      </w:pPr>
      <w:r w:rsidRPr="00834FC3">
        <w:rPr>
          <w:rFonts w:ascii="Times New Roman" w:eastAsia="Times New Roman" w:hAnsi="Times New Roman" w:cs="Times New Roman"/>
          <w:lang w:eastAsia="sk-SK"/>
        </w:rPr>
        <w:t>verejné obstarávanie,</w:t>
      </w:r>
    </w:p>
    <w:p w14:paraId="44C2D89B" w14:textId="77777777" w:rsidR="00834FC3" w:rsidRPr="00834FC3" w:rsidRDefault="00834FC3" w:rsidP="00A50DEC">
      <w:pPr>
        <w:numPr>
          <w:ilvl w:val="0"/>
          <w:numId w:val="41"/>
        </w:numPr>
        <w:spacing w:before="120" w:line="240" w:lineRule="auto"/>
        <w:ind w:left="851" w:hanging="425"/>
        <w:rPr>
          <w:rFonts w:ascii="Times New Roman" w:eastAsia="Times New Roman" w:hAnsi="Times New Roman" w:cs="Times New Roman"/>
          <w:lang w:eastAsia="sk-SK"/>
        </w:rPr>
        <w:pPrChange w:id="263" w:author="Autor">
          <w:pPr>
            <w:numPr>
              <w:numId w:val="41"/>
            </w:numPr>
            <w:spacing w:before="120" w:line="240" w:lineRule="auto"/>
            <w:ind w:left="1146" w:hanging="360"/>
            <w:contextualSpacing/>
          </w:pPr>
        </w:pPrChange>
      </w:pPr>
      <w:r w:rsidRPr="00834FC3">
        <w:rPr>
          <w:rFonts w:ascii="Times New Roman" w:eastAsia="Times New Roman" w:hAnsi="Times New Roman" w:cs="Times New Roman"/>
          <w:lang w:eastAsia="sk-SK"/>
        </w:rPr>
        <w:t>správa informačných sietí a systémov,</w:t>
      </w:r>
    </w:p>
    <w:p w14:paraId="01FC8303" w14:textId="77777777" w:rsidR="00834FC3" w:rsidRPr="00834FC3" w:rsidRDefault="00834FC3" w:rsidP="00A50DEC">
      <w:pPr>
        <w:numPr>
          <w:ilvl w:val="0"/>
          <w:numId w:val="41"/>
        </w:numPr>
        <w:spacing w:before="120" w:line="240" w:lineRule="auto"/>
        <w:ind w:left="851" w:hanging="425"/>
        <w:rPr>
          <w:rFonts w:ascii="Times New Roman" w:eastAsia="Times New Roman" w:hAnsi="Times New Roman" w:cs="Times New Roman"/>
          <w:lang w:eastAsia="sk-SK"/>
        </w:rPr>
        <w:pPrChange w:id="264" w:author="Autor">
          <w:pPr>
            <w:numPr>
              <w:numId w:val="41"/>
            </w:numPr>
            <w:spacing w:before="120" w:line="240" w:lineRule="auto"/>
            <w:ind w:left="1146" w:hanging="360"/>
            <w:contextualSpacing/>
          </w:pPr>
        </w:pPrChange>
      </w:pPr>
      <w:r w:rsidRPr="00834FC3">
        <w:rPr>
          <w:rFonts w:ascii="Times New Roman" w:eastAsia="Times New Roman" w:hAnsi="Times New Roman" w:cs="Times New Roman"/>
          <w:lang w:eastAsia="sk-SK"/>
        </w:rPr>
        <w:t>administratívne činnosti (ak nie sú vykonávané činnosti priamej implementácie EŠIF),</w:t>
      </w:r>
    </w:p>
    <w:p w14:paraId="4F3AAF41" w14:textId="77777777" w:rsidR="00834FC3" w:rsidRPr="00834FC3" w:rsidRDefault="00834FC3" w:rsidP="00A50DEC">
      <w:pPr>
        <w:numPr>
          <w:ilvl w:val="0"/>
          <w:numId w:val="41"/>
        </w:numPr>
        <w:spacing w:before="120" w:line="240" w:lineRule="auto"/>
        <w:ind w:left="851" w:hanging="425"/>
        <w:rPr>
          <w:rFonts w:ascii="Times New Roman" w:eastAsia="Times New Roman" w:hAnsi="Times New Roman" w:cs="Times New Roman"/>
          <w:lang w:eastAsia="sk-SK"/>
        </w:rPr>
        <w:pPrChange w:id="265" w:author="Autor">
          <w:pPr>
            <w:numPr>
              <w:numId w:val="41"/>
            </w:numPr>
            <w:spacing w:before="120" w:line="240" w:lineRule="auto"/>
            <w:ind w:left="1146" w:hanging="360"/>
            <w:contextualSpacing/>
          </w:pPr>
        </w:pPrChange>
      </w:pPr>
      <w:r w:rsidRPr="00834FC3">
        <w:rPr>
          <w:rFonts w:ascii="Times New Roman" w:eastAsia="Times New Roman" w:hAnsi="Times New Roman" w:cs="Times New Roman"/>
          <w:lang w:eastAsia="sk-SK"/>
        </w:rPr>
        <w:t>právne služby, posudky a stanoviská (ak nie sú vykonávané činnosti priamej implementácie EŠIF).</w:t>
      </w:r>
    </w:p>
    <w:p w14:paraId="3A9684B5" w14:textId="77777777" w:rsidR="00CC2FA6" w:rsidRDefault="00CC2FA6" w:rsidP="00DE7F21">
      <w:pPr>
        <w:spacing w:before="120" w:line="240" w:lineRule="auto"/>
        <w:ind w:left="360"/>
        <w:contextualSpacing/>
        <w:rPr>
          <w:del w:id="266" w:author="Autor"/>
          <w:rFonts w:ascii="Times New Roman" w:hAnsi="Times New Roman" w:cs="Times New Roman"/>
        </w:rPr>
      </w:pPr>
    </w:p>
    <w:p w14:paraId="42579123" w14:textId="525AD837" w:rsidR="00834FC3" w:rsidRPr="00834FC3" w:rsidRDefault="00834FC3" w:rsidP="00A50DEC">
      <w:pPr>
        <w:spacing w:before="120" w:line="240" w:lineRule="auto"/>
        <w:ind w:left="426"/>
        <w:rPr>
          <w:rFonts w:ascii="Times New Roman" w:hAnsi="Times New Roman" w:cs="Times New Roman"/>
        </w:rPr>
        <w:pPrChange w:id="267" w:author="Autor">
          <w:pPr>
            <w:spacing w:before="120" w:line="240" w:lineRule="auto"/>
            <w:ind w:left="360"/>
            <w:contextualSpacing/>
          </w:pPr>
        </w:pPrChange>
      </w:pPr>
      <w:r w:rsidRPr="00834FC3">
        <w:rPr>
          <w:rFonts w:ascii="Times New Roman" w:hAnsi="Times New Roman" w:cs="Times New Roman"/>
        </w:rPr>
        <w:t xml:space="preserve">Podiel podporných činností financovaných zo zdrojov </w:t>
      </w:r>
      <w:del w:id="268" w:author="Autor">
        <w:r w:rsidRPr="00834FC3">
          <w:rPr>
            <w:rFonts w:ascii="Times New Roman" w:hAnsi="Times New Roman" w:cs="Times New Roman"/>
          </w:rPr>
          <w:delText>technickej pomoci</w:delText>
        </w:r>
      </w:del>
      <w:ins w:id="269" w:author="Autor">
        <w:r w:rsidR="00834C89">
          <w:rPr>
            <w:rFonts w:ascii="Times New Roman" w:hAnsi="Times New Roman" w:cs="Times New Roman"/>
          </w:rPr>
          <w:t>TP</w:t>
        </w:r>
      </w:ins>
      <w:r w:rsidRPr="00834FC3">
        <w:rPr>
          <w:rFonts w:ascii="Times New Roman" w:hAnsi="Times New Roman" w:cs="Times New Roman"/>
        </w:rPr>
        <w:t>, prepočítaný</w:t>
      </w:r>
      <w:r w:rsidR="003B781C">
        <w:rPr>
          <w:rFonts w:ascii="Times New Roman" w:hAnsi="Times New Roman" w:cs="Times New Roman"/>
        </w:rPr>
        <w:t>ch</w:t>
      </w:r>
      <w:r w:rsidRPr="00834FC3">
        <w:rPr>
          <w:rFonts w:ascii="Times New Roman" w:hAnsi="Times New Roman" w:cs="Times New Roman"/>
        </w:rPr>
        <w:t xml:space="preserve"> na plné pracovné úväzky (FTE) nemôže v sledovanom roku </w:t>
      </w:r>
      <w:ins w:id="270" w:author="Autor">
        <w:r w:rsidR="00672DEB">
          <w:rPr>
            <w:rFonts w:ascii="Times New Roman" w:hAnsi="Times New Roman" w:cs="Times New Roman"/>
          </w:rPr>
          <w:t>„</w:t>
        </w:r>
      </w:ins>
      <w:r w:rsidRPr="00834FC3">
        <w:rPr>
          <w:rFonts w:ascii="Times New Roman" w:hAnsi="Times New Roman" w:cs="Times New Roman"/>
        </w:rPr>
        <w:t>n</w:t>
      </w:r>
      <w:ins w:id="271" w:author="Autor">
        <w:r w:rsidR="00672DEB">
          <w:rPr>
            <w:rFonts w:ascii="Times New Roman" w:hAnsi="Times New Roman" w:cs="Times New Roman"/>
          </w:rPr>
          <w:t>“</w:t>
        </w:r>
      </w:ins>
      <w:r w:rsidRPr="00834FC3">
        <w:rPr>
          <w:rFonts w:ascii="Times New Roman" w:hAnsi="Times New Roman" w:cs="Times New Roman"/>
        </w:rPr>
        <w:t xml:space="preserve"> prekročiť 10% schváleného počtu AK EŠIF v zmysle uznesenia vlády SR č. 181/2017 na úrovni ÚOŠS</w:t>
      </w:r>
      <w:del w:id="272" w:author="Autor">
        <w:r w:rsidRPr="00834FC3">
          <w:rPr>
            <w:rFonts w:ascii="Times New Roman" w:hAnsi="Times New Roman" w:cs="Times New Roman"/>
          </w:rPr>
          <w:delText>, resp. NKÚ</w:delText>
        </w:r>
      </w:del>
      <w:r w:rsidR="00754837">
        <w:rPr>
          <w:rFonts w:ascii="Times New Roman" w:hAnsi="Times New Roman" w:cs="Times New Roman"/>
        </w:rPr>
        <w:t xml:space="preserve"> </w:t>
      </w:r>
      <w:r w:rsidRPr="00834FC3">
        <w:rPr>
          <w:rFonts w:ascii="Times New Roman" w:hAnsi="Times New Roman" w:cs="Times New Roman"/>
        </w:rPr>
        <w:t>a orgán</w:t>
      </w:r>
      <w:del w:id="273" w:author="Autor">
        <w:r w:rsidRPr="00834FC3">
          <w:rPr>
            <w:rFonts w:ascii="Times New Roman" w:hAnsi="Times New Roman" w:cs="Times New Roman"/>
          </w:rPr>
          <w:delText>u</w:delText>
        </w:r>
      </w:del>
      <w:ins w:id="274" w:author="Autor">
        <w:r w:rsidR="00754837">
          <w:rPr>
            <w:rFonts w:ascii="Times New Roman" w:hAnsi="Times New Roman" w:cs="Times New Roman"/>
          </w:rPr>
          <w:t>ov</w:t>
        </w:r>
      </w:ins>
      <w:r w:rsidRPr="00834FC3">
        <w:rPr>
          <w:rFonts w:ascii="Times New Roman" w:hAnsi="Times New Roman" w:cs="Times New Roman"/>
        </w:rPr>
        <w:t xml:space="preserve"> územnej samosprávy. Prepočet na plný ročný pracovný úväzok zohľadňuje percentuálny podiel pracovného úväzku zamestnanca na implementácii EŠIF v rámci zmluvného pracovného úväzku. </w:t>
      </w:r>
    </w:p>
    <w:p w14:paraId="02259299" w14:textId="77777777" w:rsidR="00271203" w:rsidRDefault="00271203" w:rsidP="00DE7F21">
      <w:pPr>
        <w:rPr>
          <w:del w:id="275" w:author="Autor"/>
        </w:rPr>
      </w:pPr>
      <w:bookmarkStart w:id="276" w:name="_Toc511292803"/>
    </w:p>
    <w:p w14:paraId="20BC06F1" w14:textId="77777777" w:rsidR="00271203" w:rsidRPr="00D340F2" w:rsidRDefault="00271203" w:rsidP="00271203">
      <w:pPr>
        <w:pStyle w:val="Nadpis2"/>
        <w:numPr>
          <w:ilvl w:val="0"/>
          <w:numId w:val="0"/>
        </w:numPr>
        <w:rPr>
          <w:color w:val="365F91" w:themeColor="accent1" w:themeShade="BF"/>
        </w:rPr>
      </w:pPr>
      <w:bookmarkStart w:id="277" w:name="_Toc484441636"/>
      <w:r>
        <w:rPr>
          <w:color w:val="365F91" w:themeColor="accent1" w:themeShade="BF"/>
        </w:rPr>
        <w:t xml:space="preserve">3 </w:t>
      </w:r>
      <w:r w:rsidRPr="00D340F2">
        <w:rPr>
          <w:color w:val="365F91" w:themeColor="accent1" w:themeShade="BF"/>
        </w:rPr>
        <w:t>Úvod</w:t>
      </w:r>
      <w:bookmarkEnd w:id="276"/>
      <w:bookmarkEnd w:id="277"/>
    </w:p>
    <w:p w14:paraId="68631DE5" w14:textId="1BCE4903" w:rsidR="00271203" w:rsidRDefault="00271203" w:rsidP="00A50DEC">
      <w:pPr>
        <w:numPr>
          <w:ilvl w:val="0"/>
          <w:numId w:val="6"/>
        </w:numPr>
        <w:spacing w:before="120" w:line="240" w:lineRule="auto"/>
        <w:ind w:left="426" w:hanging="426"/>
        <w:rPr>
          <w:rFonts w:ascii="Times New Roman" w:eastAsia="Times New Roman" w:hAnsi="Times New Roman" w:cs="Times New Roman"/>
          <w:lang w:eastAsia="sk-SK"/>
        </w:rPr>
        <w:pPrChange w:id="278" w:author="Autor">
          <w:pPr>
            <w:numPr>
              <w:numId w:val="6"/>
            </w:numPr>
            <w:spacing w:before="120" w:line="240" w:lineRule="auto"/>
            <w:ind w:left="720" w:hanging="360"/>
          </w:pPr>
        </w:pPrChange>
      </w:pPr>
      <w:r>
        <w:rPr>
          <w:rFonts w:ascii="Times New Roman" w:eastAsia="Times New Roman" w:hAnsi="Times New Roman" w:cs="Times New Roman"/>
          <w:lang w:eastAsia="sk-SK"/>
        </w:rPr>
        <w:t xml:space="preserve">ÚV SR v rámci programového obdobia 2014 – 2020 v zmysle Systému riadenia EŠIF, kapitoly 1.3.1.12 vykonáva funkciu gestora AK EŠIF. Ako gestor zodpovedá za systémový rámec pre podporu inštitucionálneho rozvoja a budovania AK EŠIF orgánov zapojených do procesu implementácie, za vypracovanie a realizáciu aktivít komplexného vzdelávacieho systému AK EŠIF pre </w:t>
      </w:r>
      <w:del w:id="279" w:author="Autor">
        <w:r>
          <w:rPr>
            <w:rFonts w:ascii="Times New Roman" w:eastAsia="Times New Roman" w:hAnsi="Times New Roman" w:cs="Times New Roman"/>
            <w:lang w:eastAsia="sk-SK"/>
          </w:rPr>
          <w:delText>PO2014</w:delText>
        </w:r>
      </w:del>
      <w:ins w:id="280" w:author="Autor">
        <w:r w:rsidR="00834C89">
          <w:rPr>
            <w:rFonts w:ascii="Times New Roman" w:eastAsia="Times New Roman" w:hAnsi="Times New Roman" w:cs="Times New Roman"/>
            <w:lang w:eastAsia="sk-SK"/>
          </w:rPr>
          <w:t xml:space="preserve">programové obdobie </w:t>
        </w:r>
        <w:r>
          <w:rPr>
            <w:rFonts w:ascii="Times New Roman" w:eastAsia="Times New Roman" w:hAnsi="Times New Roman" w:cs="Times New Roman"/>
            <w:lang w:eastAsia="sk-SK"/>
          </w:rPr>
          <w:t>2014</w:t>
        </w:r>
      </w:ins>
      <w:r>
        <w:rPr>
          <w:rFonts w:ascii="Times New Roman" w:eastAsia="Times New Roman" w:hAnsi="Times New Roman" w:cs="Times New Roman"/>
          <w:lang w:eastAsia="sk-SK"/>
        </w:rPr>
        <w:t xml:space="preserve"> - 2020  - Centrálneho plánu vzdelávania (ďalej len „CPV“). Odbor AK EŠIF pod Sekciou operačných programov </w:t>
      </w:r>
      <w:del w:id="281" w:author="Autor">
        <w:r>
          <w:rPr>
            <w:rFonts w:ascii="Times New Roman" w:eastAsia="Times New Roman" w:hAnsi="Times New Roman" w:cs="Times New Roman"/>
            <w:lang w:eastAsia="sk-SK"/>
          </w:rPr>
          <w:delText>Úradu vlády</w:delText>
        </w:r>
      </w:del>
      <w:ins w:id="282" w:author="Autor">
        <w:r w:rsidR="00834C89">
          <w:rPr>
            <w:rFonts w:ascii="Times New Roman" w:eastAsia="Times New Roman" w:hAnsi="Times New Roman" w:cs="Times New Roman"/>
            <w:lang w:eastAsia="sk-SK"/>
          </w:rPr>
          <w:t>ÚV</w:t>
        </w:r>
      </w:ins>
      <w:r w:rsidR="00834C89">
        <w:rPr>
          <w:rFonts w:ascii="Times New Roman" w:eastAsia="Times New Roman" w:hAnsi="Times New Roman" w:cs="Times New Roman"/>
          <w:lang w:eastAsia="sk-SK"/>
        </w:rPr>
        <w:t xml:space="preserve"> SR</w:t>
      </w:r>
      <w:r>
        <w:rPr>
          <w:rFonts w:ascii="Times New Roman" w:eastAsia="Times New Roman" w:hAnsi="Times New Roman" w:cs="Times New Roman"/>
          <w:lang w:eastAsia="sk-SK"/>
        </w:rPr>
        <w:t xml:space="preserve"> </w:t>
      </w:r>
      <w:r w:rsidRPr="0037101F">
        <w:rPr>
          <w:rFonts w:ascii="Times New Roman" w:eastAsia="Times New Roman" w:hAnsi="Times New Roman" w:cs="Times New Roman"/>
          <w:lang w:eastAsia="sk-SK"/>
        </w:rPr>
        <w:t>zabezpečuje</w:t>
      </w:r>
      <w:ins w:id="283" w:author="Autor">
        <w:r w:rsidRPr="0037101F">
          <w:rPr>
            <w:rFonts w:ascii="Times New Roman" w:eastAsia="Times New Roman" w:hAnsi="Times New Roman" w:cs="Times New Roman"/>
            <w:lang w:eastAsia="sk-SK"/>
          </w:rPr>
          <w:t xml:space="preserve"> </w:t>
        </w:r>
        <w:r w:rsidR="0008384F">
          <w:rPr>
            <w:rFonts w:ascii="Times New Roman" w:eastAsia="Times New Roman" w:hAnsi="Times New Roman" w:cs="Times New Roman"/>
            <w:lang w:eastAsia="sk-SK"/>
          </w:rPr>
          <w:t>riadenie a</w:t>
        </w:r>
      </w:ins>
      <w:r w:rsidR="0008384F">
        <w:rPr>
          <w:rFonts w:ascii="Times New Roman" w:eastAsia="Times New Roman" w:hAnsi="Times New Roman" w:cs="Times New Roman"/>
          <w:lang w:eastAsia="sk-SK"/>
        </w:rPr>
        <w:t xml:space="preserve"> </w:t>
      </w:r>
      <w:r w:rsidRPr="0037101F">
        <w:rPr>
          <w:rFonts w:ascii="Times New Roman" w:eastAsia="Times New Roman" w:hAnsi="Times New Roman" w:cs="Times New Roman"/>
          <w:lang w:eastAsia="sk-SK"/>
        </w:rPr>
        <w:t>monitorovanie AK EŠIF v programovom období 2014</w:t>
      </w:r>
      <w:r>
        <w:rPr>
          <w:rFonts w:ascii="Times New Roman" w:eastAsia="Times New Roman" w:hAnsi="Times New Roman" w:cs="Times New Roman"/>
          <w:lang w:eastAsia="sk-SK"/>
        </w:rPr>
        <w:t xml:space="preserve"> </w:t>
      </w:r>
      <w:r w:rsidRPr="0037101F">
        <w:rPr>
          <w:rFonts w:ascii="Times New Roman" w:eastAsia="Times New Roman" w:hAnsi="Times New Roman" w:cs="Times New Roman"/>
          <w:lang w:eastAsia="sk-SK"/>
        </w:rPr>
        <w:t>-</w:t>
      </w:r>
      <w:r>
        <w:rPr>
          <w:rFonts w:ascii="Times New Roman" w:eastAsia="Times New Roman" w:hAnsi="Times New Roman" w:cs="Times New Roman"/>
          <w:lang w:eastAsia="sk-SK"/>
        </w:rPr>
        <w:t xml:space="preserve"> </w:t>
      </w:r>
      <w:r w:rsidRPr="0037101F">
        <w:rPr>
          <w:rFonts w:ascii="Times New Roman" w:eastAsia="Times New Roman" w:hAnsi="Times New Roman" w:cs="Times New Roman"/>
          <w:lang w:eastAsia="sk-SK"/>
        </w:rPr>
        <w:t>2020</w:t>
      </w:r>
      <w:r>
        <w:rPr>
          <w:rFonts w:ascii="Times New Roman" w:eastAsia="Times New Roman" w:hAnsi="Times New Roman" w:cs="Times New Roman"/>
          <w:lang w:eastAsia="sk-SK"/>
        </w:rPr>
        <w:t>.</w:t>
      </w:r>
    </w:p>
    <w:p w14:paraId="3D7ECBEF" w14:textId="7E51FE57" w:rsidR="00271203" w:rsidRDefault="00271203" w:rsidP="00D30E3E">
      <w:pPr>
        <w:numPr>
          <w:ilvl w:val="0"/>
          <w:numId w:val="6"/>
        </w:numPr>
        <w:spacing w:before="120" w:line="240" w:lineRule="auto"/>
        <w:ind w:left="426" w:hanging="426"/>
        <w:rPr>
          <w:rFonts w:ascii="Times New Roman" w:eastAsia="Times New Roman" w:hAnsi="Times New Roman" w:cs="Times New Roman"/>
          <w:lang w:eastAsia="sk-SK"/>
        </w:rPr>
      </w:pPr>
      <w:r>
        <w:rPr>
          <w:rFonts w:ascii="Times New Roman" w:eastAsia="Times New Roman" w:hAnsi="Times New Roman" w:cs="Times New Roman"/>
          <w:lang w:eastAsia="sk-SK"/>
        </w:rPr>
        <w:t>ÚV SR</w:t>
      </w:r>
      <w:r w:rsidRPr="002639E5">
        <w:rPr>
          <w:rFonts w:ascii="Times New Roman" w:eastAsia="Times New Roman" w:hAnsi="Times New Roman" w:cs="Times New Roman"/>
          <w:lang w:eastAsia="sk-SK"/>
        </w:rPr>
        <w:t xml:space="preserve"> vydáva metodický pokyn za účelom usmernenia subjektov zapojených do</w:t>
      </w:r>
      <w:r>
        <w:rPr>
          <w:rFonts w:ascii="Times New Roman" w:eastAsia="Times New Roman" w:hAnsi="Times New Roman" w:cs="Times New Roman"/>
          <w:lang w:eastAsia="sk-SK"/>
        </w:rPr>
        <w:t xml:space="preserve"> </w:t>
      </w:r>
      <w:r w:rsidRPr="002639E5">
        <w:rPr>
          <w:rFonts w:ascii="Times New Roman" w:eastAsia="Times New Roman" w:hAnsi="Times New Roman" w:cs="Times New Roman"/>
          <w:lang w:eastAsia="sk-SK"/>
        </w:rPr>
        <w:t xml:space="preserve">riadenia, implementácie, kontroly a auditu </w:t>
      </w:r>
      <w:r>
        <w:rPr>
          <w:rFonts w:ascii="Times New Roman" w:eastAsia="Times New Roman" w:hAnsi="Times New Roman" w:cs="Times New Roman"/>
          <w:lang w:eastAsia="sk-SK"/>
        </w:rPr>
        <w:t xml:space="preserve">EŠIF pri zbere, spracovaní a poskytnutí údajov na prípravu </w:t>
      </w:r>
      <w:del w:id="284" w:author="Autor">
        <w:r>
          <w:rPr>
            <w:rFonts w:ascii="Times New Roman" w:eastAsia="Times New Roman" w:hAnsi="Times New Roman" w:cs="Times New Roman"/>
            <w:lang w:eastAsia="sk-SK"/>
          </w:rPr>
          <w:delText>Informácie</w:delText>
        </w:r>
      </w:del>
      <w:ins w:id="285" w:author="Autor">
        <w:r w:rsidR="00E56649">
          <w:rPr>
            <w:rFonts w:ascii="Times New Roman" w:eastAsia="Times New Roman" w:hAnsi="Times New Roman" w:cs="Times New Roman"/>
            <w:lang w:eastAsia="sk-SK"/>
          </w:rPr>
          <w:t xml:space="preserve">dokumentu </w:t>
        </w:r>
        <w:r>
          <w:rPr>
            <w:rFonts w:ascii="Times New Roman" w:eastAsia="Times New Roman" w:hAnsi="Times New Roman" w:cs="Times New Roman"/>
            <w:lang w:eastAsia="sk-SK"/>
          </w:rPr>
          <w:t>Informáci</w:t>
        </w:r>
        <w:r w:rsidR="0008384F">
          <w:rPr>
            <w:rFonts w:ascii="Times New Roman" w:eastAsia="Times New Roman" w:hAnsi="Times New Roman" w:cs="Times New Roman"/>
            <w:lang w:eastAsia="sk-SK"/>
          </w:rPr>
          <w:t>a</w:t>
        </w:r>
      </w:ins>
      <w:r>
        <w:rPr>
          <w:rFonts w:ascii="Times New Roman" w:eastAsia="Times New Roman" w:hAnsi="Times New Roman" w:cs="Times New Roman"/>
          <w:lang w:eastAsia="sk-SK"/>
        </w:rPr>
        <w:t xml:space="preserve"> o stave AK EŠIF v súlade s príslušnou kapitolou  </w:t>
      </w:r>
      <w:r>
        <w:rPr>
          <w:rFonts w:ascii="Times New Roman" w:hAnsi="Times New Roman" w:cs="Times New Roman"/>
        </w:rPr>
        <w:t xml:space="preserve">Systému riadenia </w:t>
      </w:r>
      <w:del w:id="286" w:author="Autor">
        <w:r w:rsidRPr="002639E5">
          <w:rPr>
            <w:rFonts w:ascii="Times New Roman" w:hAnsi="Times New Roman" w:cs="Times New Roman"/>
          </w:rPr>
          <w:delText>európskych štrukturálnych a investičných fondov</w:delText>
        </w:r>
      </w:del>
      <w:ins w:id="287" w:author="Autor">
        <w:r w:rsidR="00834C89">
          <w:rPr>
            <w:rFonts w:ascii="Times New Roman" w:hAnsi="Times New Roman" w:cs="Times New Roman"/>
          </w:rPr>
          <w:t>EŠIF</w:t>
        </w:r>
      </w:ins>
      <w:r w:rsidRPr="002639E5">
        <w:rPr>
          <w:rFonts w:ascii="Times New Roman" w:hAnsi="Times New Roman" w:cs="Times New Roman"/>
        </w:rPr>
        <w:t xml:space="preserve"> </w:t>
      </w:r>
      <w:r>
        <w:rPr>
          <w:rFonts w:ascii="Times New Roman" w:hAnsi="Times New Roman" w:cs="Times New Roman"/>
        </w:rPr>
        <w:t xml:space="preserve">pre </w:t>
      </w:r>
      <w:r w:rsidRPr="002639E5">
        <w:rPr>
          <w:rFonts w:ascii="Times New Roman" w:hAnsi="Times New Roman" w:cs="Times New Roman"/>
        </w:rPr>
        <w:t xml:space="preserve"> programové obdobie 2014</w:t>
      </w:r>
      <w:r>
        <w:rPr>
          <w:rFonts w:ascii="Times New Roman" w:hAnsi="Times New Roman" w:cs="Times New Roman"/>
        </w:rPr>
        <w:t xml:space="preserve"> </w:t>
      </w:r>
      <w:r w:rsidRPr="002639E5">
        <w:rPr>
          <w:rFonts w:ascii="Times New Roman" w:hAnsi="Times New Roman" w:cs="Times New Roman"/>
        </w:rPr>
        <w:t>-</w:t>
      </w:r>
      <w:r>
        <w:rPr>
          <w:rFonts w:ascii="Times New Roman" w:hAnsi="Times New Roman" w:cs="Times New Roman"/>
        </w:rPr>
        <w:t xml:space="preserve"> </w:t>
      </w:r>
      <w:r w:rsidRPr="002639E5">
        <w:rPr>
          <w:rFonts w:ascii="Times New Roman" w:hAnsi="Times New Roman" w:cs="Times New Roman"/>
        </w:rPr>
        <w:t>2020</w:t>
      </w:r>
      <w:r>
        <w:rPr>
          <w:rFonts w:ascii="Times New Roman" w:hAnsi="Times New Roman" w:cs="Times New Roman"/>
        </w:rPr>
        <w:t xml:space="preserve"> (ďalej len „Systém riadenia EŠIF“), </w:t>
      </w:r>
      <w:r>
        <w:rPr>
          <w:rFonts w:ascii="Times New Roman" w:eastAsia="Times New Roman" w:hAnsi="Times New Roman" w:cs="Times New Roman"/>
          <w:lang w:eastAsia="sk-SK"/>
        </w:rPr>
        <w:t>a zároveň v zmysle plnenia cieľov Partnerskej dohody.</w:t>
      </w:r>
    </w:p>
    <w:p w14:paraId="44625F53" w14:textId="0798E413" w:rsidR="00271203" w:rsidRPr="002258C3" w:rsidRDefault="00271203" w:rsidP="00D30E3E">
      <w:pPr>
        <w:numPr>
          <w:ilvl w:val="0"/>
          <w:numId w:val="6"/>
        </w:numPr>
        <w:spacing w:before="120" w:line="240" w:lineRule="auto"/>
        <w:ind w:left="426" w:hanging="426"/>
        <w:rPr>
          <w:rFonts w:ascii="Times New Roman" w:eastAsia="Times New Roman" w:hAnsi="Times New Roman" w:cs="Times New Roman"/>
          <w:lang w:eastAsia="sk-SK"/>
        </w:rPr>
      </w:pPr>
      <w:r w:rsidRPr="00F85435">
        <w:rPr>
          <w:rFonts w:ascii="Times New Roman" w:eastAsia="Times New Roman" w:hAnsi="Times New Roman" w:cs="Times New Roman"/>
          <w:lang w:eastAsia="sk-SK"/>
        </w:rPr>
        <w:t>Cieľom metodického pokynu je definovať štruktúru a</w:t>
      </w:r>
      <w:r w:rsidR="00E56649">
        <w:rPr>
          <w:rFonts w:ascii="Times New Roman" w:eastAsia="Times New Roman" w:hAnsi="Times New Roman" w:cs="Times New Roman"/>
          <w:lang w:eastAsia="sk-SK"/>
        </w:rPr>
        <w:t> </w:t>
      </w:r>
      <w:r w:rsidRPr="00F85435">
        <w:rPr>
          <w:rFonts w:ascii="Times New Roman" w:eastAsia="Times New Roman" w:hAnsi="Times New Roman" w:cs="Times New Roman"/>
          <w:lang w:eastAsia="sk-SK"/>
        </w:rPr>
        <w:t>obsah</w:t>
      </w:r>
      <w:r w:rsidR="00E56649">
        <w:rPr>
          <w:rFonts w:ascii="Times New Roman" w:eastAsia="Times New Roman" w:hAnsi="Times New Roman" w:cs="Times New Roman"/>
          <w:lang w:eastAsia="sk-SK"/>
        </w:rPr>
        <w:t xml:space="preserve"> </w:t>
      </w:r>
      <w:del w:id="288" w:author="Autor">
        <w:r w:rsidRPr="00F85435">
          <w:rPr>
            <w:rFonts w:ascii="Times New Roman" w:hAnsi="Times New Roman" w:cs="Times New Roman"/>
            <w:szCs w:val="20"/>
          </w:rPr>
          <w:delText>Informáci</w:delText>
        </w:r>
        <w:r>
          <w:rPr>
            <w:rFonts w:ascii="Times New Roman" w:hAnsi="Times New Roman" w:cs="Times New Roman"/>
            <w:szCs w:val="20"/>
          </w:rPr>
          <w:delText>e</w:delText>
        </w:r>
      </w:del>
      <w:ins w:id="289" w:author="Autor">
        <w:r w:rsidR="00E56649">
          <w:rPr>
            <w:rFonts w:ascii="Times New Roman" w:eastAsia="Times New Roman" w:hAnsi="Times New Roman" w:cs="Times New Roman"/>
            <w:lang w:eastAsia="sk-SK"/>
          </w:rPr>
          <w:t xml:space="preserve">dokumentu </w:t>
        </w:r>
        <w:r w:rsidRPr="00F85435">
          <w:rPr>
            <w:rFonts w:ascii="Times New Roman" w:eastAsia="Times New Roman" w:hAnsi="Times New Roman" w:cs="Times New Roman"/>
            <w:lang w:eastAsia="sk-SK"/>
          </w:rPr>
          <w:t xml:space="preserve"> </w:t>
        </w:r>
        <w:r w:rsidRPr="00F85435">
          <w:rPr>
            <w:rFonts w:ascii="Times New Roman" w:hAnsi="Times New Roman" w:cs="Times New Roman"/>
            <w:szCs w:val="20"/>
          </w:rPr>
          <w:t>Informáci</w:t>
        </w:r>
        <w:r w:rsidR="00E56649">
          <w:rPr>
            <w:rFonts w:ascii="Times New Roman" w:hAnsi="Times New Roman" w:cs="Times New Roman"/>
            <w:szCs w:val="20"/>
          </w:rPr>
          <w:t>a</w:t>
        </w:r>
      </w:ins>
      <w:r w:rsidRPr="00F85435">
        <w:rPr>
          <w:rFonts w:ascii="Times New Roman" w:hAnsi="Times New Roman" w:cs="Times New Roman"/>
          <w:szCs w:val="20"/>
        </w:rPr>
        <w:t xml:space="preserve"> o stave AK E</w:t>
      </w:r>
      <w:r>
        <w:rPr>
          <w:rFonts w:ascii="Times New Roman" w:hAnsi="Times New Roman" w:cs="Times New Roman"/>
          <w:szCs w:val="20"/>
        </w:rPr>
        <w:t>ŠIF, zodpovednosti subjektov pri je</w:t>
      </w:r>
      <w:del w:id="290" w:author="Autor">
        <w:r>
          <w:rPr>
            <w:rFonts w:ascii="Times New Roman" w:hAnsi="Times New Roman" w:cs="Times New Roman"/>
            <w:szCs w:val="20"/>
          </w:rPr>
          <w:delText>j</w:delText>
        </w:r>
      </w:del>
      <w:ins w:id="291" w:author="Autor">
        <w:r w:rsidR="00E56649">
          <w:rPr>
            <w:rFonts w:ascii="Times New Roman" w:hAnsi="Times New Roman" w:cs="Times New Roman"/>
            <w:szCs w:val="20"/>
          </w:rPr>
          <w:t>ho</w:t>
        </w:r>
      </w:ins>
      <w:r>
        <w:rPr>
          <w:rFonts w:ascii="Times New Roman" w:hAnsi="Times New Roman" w:cs="Times New Roman"/>
          <w:szCs w:val="20"/>
        </w:rPr>
        <w:t xml:space="preserve"> príprave a rozsah požadovaných údajov</w:t>
      </w:r>
      <w:ins w:id="292" w:author="Autor">
        <w:r w:rsidR="00E56649">
          <w:rPr>
            <w:rFonts w:ascii="Times New Roman" w:hAnsi="Times New Roman" w:cs="Times New Roman"/>
            <w:szCs w:val="20"/>
          </w:rPr>
          <w:t xml:space="preserve">, </w:t>
        </w:r>
        <w:r w:rsidR="0008384F">
          <w:rPr>
            <w:rFonts w:ascii="Times New Roman" w:hAnsi="Times New Roman" w:cs="Times New Roman"/>
            <w:szCs w:val="20"/>
          </w:rPr>
          <w:t xml:space="preserve"> </w:t>
        </w:r>
        <w:r w:rsidR="00E56649">
          <w:rPr>
            <w:rFonts w:ascii="Times New Roman" w:hAnsi="Times New Roman" w:cs="Times New Roman"/>
            <w:szCs w:val="20"/>
          </w:rPr>
          <w:t xml:space="preserve">zasielaných </w:t>
        </w:r>
        <w:r w:rsidR="0008384F">
          <w:rPr>
            <w:rFonts w:ascii="Times New Roman" w:hAnsi="Times New Roman" w:cs="Times New Roman"/>
            <w:szCs w:val="20"/>
          </w:rPr>
          <w:t xml:space="preserve">na </w:t>
        </w:r>
        <w:r w:rsidR="00E56649">
          <w:rPr>
            <w:rFonts w:ascii="Times New Roman" w:hAnsi="Times New Roman" w:cs="Times New Roman"/>
            <w:szCs w:val="20"/>
          </w:rPr>
          <w:t>ÚV</w:t>
        </w:r>
        <w:r w:rsidR="00641F37">
          <w:rPr>
            <w:rFonts w:ascii="Times New Roman" w:hAnsi="Times New Roman" w:cs="Times New Roman"/>
            <w:szCs w:val="20"/>
          </w:rPr>
          <w:t xml:space="preserve"> </w:t>
        </w:r>
        <w:r w:rsidR="00E56649">
          <w:rPr>
            <w:rFonts w:ascii="Times New Roman" w:hAnsi="Times New Roman" w:cs="Times New Roman"/>
            <w:szCs w:val="20"/>
          </w:rPr>
          <w:t>SR</w:t>
        </w:r>
        <w:r w:rsidR="00071668">
          <w:rPr>
            <w:rFonts w:ascii="Times New Roman" w:hAnsi="Times New Roman" w:cs="Times New Roman"/>
            <w:szCs w:val="20"/>
          </w:rPr>
          <w:t xml:space="preserve"> prostredníctvom IS CPV</w:t>
        </w:r>
      </w:ins>
      <w:r>
        <w:rPr>
          <w:rFonts w:ascii="Times New Roman" w:hAnsi="Times New Roman" w:cs="Times New Roman"/>
          <w:szCs w:val="20"/>
        </w:rPr>
        <w:t>.</w:t>
      </w:r>
      <w:r w:rsidRPr="002258C3">
        <w:rPr>
          <w:rFonts w:ascii="Times New Roman" w:hAnsi="Times New Roman" w:cs="Times New Roman"/>
          <w:szCs w:val="20"/>
        </w:rPr>
        <w:t xml:space="preserve"> </w:t>
      </w:r>
    </w:p>
    <w:p w14:paraId="367102B1" w14:textId="68768F45" w:rsidR="00AA12C6" w:rsidRPr="00D340F2" w:rsidRDefault="00BD32D2" w:rsidP="0006073B">
      <w:pPr>
        <w:pStyle w:val="Nadpis2"/>
        <w:numPr>
          <w:ilvl w:val="0"/>
          <w:numId w:val="0"/>
        </w:numPr>
        <w:rPr>
          <w:color w:val="365F91" w:themeColor="accent1" w:themeShade="BF"/>
        </w:rPr>
      </w:pPr>
      <w:bookmarkStart w:id="293" w:name="_Toc511292804"/>
      <w:bookmarkStart w:id="294" w:name="_Toc374673612"/>
      <w:bookmarkStart w:id="295" w:name="_Toc432596120"/>
      <w:bookmarkStart w:id="296" w:name="_Toc484441637"/>
      <w:bookmarkEnd w:id="0"/>
      <w:bookmarkEnd w:id="4"/>
      <w:r>
        <w:rPr>
          <w:color w:val="365F91" w:themeColor="accent1" w:themeShade="BF"/>
        </w:rPr>
        <w:t>4</w:t>
      </w:r>
      <w:r w:rsidR="00FF0994">
        <w:rPr>
          <w:color w:val="365F91" w:themeColor="accent1" w:themeShade="BF"/>
        </w:rPr>
        <w:t xml:space="preserve"> </w:t>
      </w:r>
      <w:r w:rsidR="006C053C">
        <w:rPr>
          <w:color w:val="365F91" w:themeColor="accent1" w:themeShade="BF"/>
        </w:rPr>
        <w:t xml:space="preserve">Štruktúra </w:t>
      </w:r>
      <w:r w:rsidR="002F2BBA">
        <w:rPr>
          <w:color w:val="365F91" w:themeColor="accent1" w:themeShade="BF"/>
        </w:rPr>
        <w:t>a obsah</w:t>
      </w:r>
      <w:bookmarkEnd w:id="293"/>
      <w:bookmarkEnd w:id="296"/>
    </w:p>
    <w:p w14:paraId="0AAE0E35" w14:textId="0F725B5C" w:rsidR="00304BD0" w:rsidRPr="00304BD0" w:rsidRDefault="00304BD0" w:rsidP="00304BD0">
      <w:pPr>
        <w:numPr>
          <w:ilvl w:val="0"/>
          <w:numId w:val="10"/>
        </w:numPr>
        <w:spacing w:before="120" w:line="240" w:lineRule="auto"/>
        <w:ind w:left="426" w:hanging="426"/>
        <w:rPr>
          <w:rFonts w:ascii="Times New Roman" w:eastAsia="Times New Roman" w:hAnsi="Times New Roman" w:cs="Times New Roman"/>
          <w:lang w:eastAsia="sk-SK"/>
        </w:rPr>
      </w:pPr>
      <w:r>
        <w:rPr>
          <w:rFonts w:ascii="Times New Roman" w:eastAsia="Times New Roman" w:hAnsi="Times New Roman" w:cs="Times New Roman"/>
          <w:lang w:eastAsia="sk-SK"/>
        </w:rPr>
        <w:t>Informácia o stave AK EŠIF</w:t>
      </w:r>
      <w:r w:rsidR="00F85435">
        <w:rPr>
          <w:rFonts w:ascii="Times New Roman" w:eastAsia="Times New Roman" w:hAnsi="Times New Roman" w:cs="Times New Roman"/>
          <w:lang w:eastAsia="sk-SK"/>
        </w:rPr>
        <w:t xml:space="preserve"> je dokument, ktorý slúži na komplexné a objektívne posúdenie stavu administratívnych kapacít </w:t>
      </w:r>
      <w:ins w:id="297" w:author="Autor">
        <w:r w:rsidR="00754837">
          <w:rPr>
            <w:rFonts w:ascii="Times New Roman" w:eastAsia="Times New Roman" w:hAnsi="Times New Roman" w:cs="Times New Roman"/>
            <w:lang w:eastAsia="sk-SK"/>
          </w:rPr>
          <w:t>EŠIF</w:t>
        </w:r>
        <w:r w:rsidR="00E56649">
          <w:rPr>
            <w:rFonts w:ascii="Times New Roman" w:eastAsia="Times New Roman" w:hAnsi="Times New Roman" w:cs="Times New Roman"/>
            <w:lang w:eastAsia="sk-SK"/>
          </w:rPr>
          <w:t>,</w:t>
        </w:r>
        <w:r w:rsidR="00754837">
          <w:rPr>
            <w:rFonts w:ascii="Times New Roman" w:eastAsia="Times New Roman" w:hAnsi="Times New Roman" w:cs="Times New Roman"/>
            <w:lang w:eastAsia="sk-SK"/>
          </w:rPr>
          <w:t xml:space="preserve"> </w:t>
        </w:r>
      </w:ins>
      <w:r w:rsidR="00F85435">
        <w:rPr>
          <w:rFonts w:ascii="Times New Roman" w:eastAsia="Times New Roman" w:hAnsi="Times New Roman" w:cs="Times New Roman"/>
          <w:lang w:eastAsia="sk-SK"/>
        </w:rPr>
        <w:t xml:space="preserve">ako jedného zo základných predpokladov efektívnej a účinnej implementácie politiky súdržnosti EÚ na Slovensku. </w:t>
      </w:r>
      <w:r w:rsidR="00F85435" w:rsidRPr="006C2C79">
        <w:rPr>
          <w:rFonts w:ascii="Times New Roman" w:eastAsia="Times New Roman" w:hAnsi="Times New Roman" w:cs="Times New Roman"/>
          <w:lang w:eastAsia="sk-SK"/>
        </w:rPr>
        <w:t>Zahŕňa kľúčové aspekty riadenia ľudských zdrojov</w:t>
      </w:r>
      <w:ins w:id="298" w:author="Autor">
        <w:r w:rsidR="00754837">
          <w:rPr>
            <w:rFonts w:ascii="Times New Roman" w:eastAsia="Times New Roman" w:hAnsi="Times New Roman" w:cs="Times New Roman"/>
            <w:lang w:eastAsia="sk-SK"/>
          </w:rPr>
          <w:t>,</w:t>
        </w:r>
      </w:ins>
      <w:r w:rsidR="00F85435" w:rsidRPr="006C2C79">
        <w:rPr>
          <w:rFonts w:ascii="Times New Roman" w:eastAsia="Times New Roman" w:hAnsi="Times New Roman" w:cs="Times New Roman"/>
          <w:lang w:eastAsia="sk-SK"/>
        </w:rPr>
        <w:t xml:space="preserve"> zapojených</w:t>
      </w:r>
      <w:r w:rsidR="00F85435" w:rsidRPr="001370E1">
        <w:rPr>
          <w:rFonts w:ascii="Times New Roman" w:eastAsia="Times New Roman" w:hAnsi="Times New Roman" w:cs="Times New Roman"/>
          <w:lang w:eastAsia="sk-SK"/>
        </w:rPr>
        <w:t xml:space="preserve"> do riadenia, implementácie, kontroly a</w:t>
      </w:r>
      <w:r w:rsidR="00F85435" w:rsidRPr="007B7247">
        <w:rPr>
          <w:rFonts w:ascii="Times New Roman" w:eastAsia="Times New Roman" w:hAnsi="Times New Roman" w:cs="Times New Roman"/>
          <w:lang w:eastAsia="sk-SK"/>
        </w:rPr>
        <w:t> auditu EŠIF v</w:t>
      </w:r>
      <w:r w:rsidR="007B7247" w:rsidRPr="007B7247">
        <w:rPr>
          <w:rFonts w:ascii="Times New Roman" w:eastAsia="Times New Roman" w:hAnsi="Times New Roman" w:cs="Times New Roman"/>
          <w:lang w:eastAsia="sk-SK"/>
        </w:rPr>
        <w:t> </w:t>
      </w:r>
      <w:del w:id="299" w:author="Autor">
        <w:r w:rsidR="007B7247" w:rsidRPr="007B7247">
          <w:rPr>
            <w:rFonts w:ascii="Times New Roman" w:eastAsia="Times New Roman" w:hAnsi="Times New Roman" w:cs="Times New Roman"/>
            <w:lang w:eastAsia="sk-SK"/>
          </w:rPr>
          <w:delText>PO</w:delText>
        </w:r>
      </w:del>
      <w:ins w:id="300" w:author="Autor">
        <w:r w:rsidR="00834C89">
          <w:rPr>
            <w:rFonts w:ascii="Times New Roman" w:eastAsia="Times New Roman" w:hAnsi="Times New Roman" w:cs="Times New Roman"/>
            <w:lang w:eastAsia="sk-SK"/>
          </w:rPr>
          <w:t>programovom období</w:t>
        </w:r>
      </w:ins>
      <w:r w:rsidR="00834C89" w:rsidRPr="007B7247">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2014</w:t>
      </w:r>
      <w:r w:rsidR="00F21E8F">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w:t>
      </w:r>
      <w:r w:rsidR="00F21E8F">
        <w:rPr>
          <w:rFonts w:ascii="Times New Roman" w:eastAsia="Times New Roman" w:hAnsi="Times New Roman" w:cs="Times New Roman"/>
          <w:lang w:eastAsia="sk-SK"/>
        </w:rPr>
        <w:t xml:space="preserve"> </w:t>
      </w:r>
      <w:r w:rsidR="00F85435" w:rsidRPr="007B7247">
        <w:rPr>
          <w:rFonts w:ascii="Times New Roman" w:eastAsia="Times New Roman" w:hAnsi="Times New Roman" w:cs="Times New Roman"/>
          <w:lang w:eastAsia="sk-SK"/>
        </w:rPr>
        <w:t>2020</w:t>
      </w:r>
      <w:r w:rsidR="007B7247" w:rsidRPr="007B7247">
        <w:rPr>
          <w:rFonts w:ascii="Times New Roman" w:eastAsia="Times New Roman" w:hAnsi="Times New Roman" w:cs="Times New Roman"/>
          <w:lang w:eastAsia="sk-SK"/>
        </w:rPr>
        <w:t xml:space="preserve"> s ohľadom na </w:t>
      </w:r>
      <w:r w:rsidR="007B7247">
        <w:rPr>
          <w:rFonts w:ascii="Times New Roman" w:eastAsia="Times New Roman" w:hAnsi="Times New Roman" w:cs="Times New Roman"/>
          <w:lang w:eastAsia="sk-SK"/>
        </w:rPr>
        <w:t xml:space="preserve">úlohy </w:t>
      </w:r>
      <w:r w:rsidR="00CB6574">
        <w:rPr>
          <w:rFonts w:ascii="Times New Roman" w:eastAsia="Times New Roman" w:hAnsi="Times New Roman" w:cs="Times New Roman"/>
          <w:lang w:eastAsia="sk-SK"/>
        </w:rPr>
        <w:t>súvisiace s</w:t>
      </w:r>
      <w:ins w:id="301" w:author="Autor">
        <w:r w:rsidR="00754837">
          <w:rPr>
            <w:rFonts w:ascii="Times New Roman" w:eastAsia="Times New Roman" w:hAnsi="Times New Roman" w:cs="Times New Roman"/>
            <w:lang w:eastAsia="sk-SK"/>
          </w:rPr>
          <w:t> riadením, monitorovaním a</w:t>
        </w:r>
      </w:ins>
      <w:r w:rsidR="00754837">
        <w:rPr>
          <w:rFonts w:ascii="Times New Roman" w:eastAsia="Times New Roman" w:hAnsi="Times New Roman" w:cs="Times New Roman"/>
          <w:lang w:eastAsia="sk-SK"/>
        </w:rPr>
        <w:t xml:space="preserve"> </w:t>
      </w:r>
      <w:r w:rsidR="00CB6574">
        <w:rPr>
          <w:rFonts w:ascii="Times New Roman" w:eastAsia="Times New Roman" w:hAnsi="Times New Roman" w:cs="Times New Roman"/>
          <w:lang w:eastAsia="sk-SK"/>
        </w:rPr>
        <w:t xml:space="preserve">posilnením </w:t>
      </w:r>
      <w:r w:rsidR="007B7247">
        <w:rPr>
          <w:rFonts w:ascii="Times New Roman" w:eastAsia="Times New Roman" w:hAnsi="Times New Roman" w:cs="Times New Roman"/>
          <w:lang w:eastAsia="sk-SK"/>
        </w:rPr>
        <w:t>AK</w:t>
      </w:r>
      <w:ins w:id="302" w:author="Autor">
        <w:r w:rsidR="00834C89">
          <w:rPr>
            <w:rFonts w:ascii="Times New Roman" w:eastAsia="Times New Roman" w:hAnsi="Times New Roman" w:cs="Times New Roman"/>
            <w:lang w:eastAsia="sk-SK"/>
          </w:rPr>
          <w:t xml:space="preserve"> EŠIF</w:t>
        </w:r>
        <w:r w:rsidR="00FB5D57">
          <w:rPr>
            <w:rFonts w:ascii="Times New Roman" w:eastAsia="Times New Roman" w:hAnsi="Times New Roman" w:cs="Times New Roman"/>
            <w:lang w:eastAsia="sk-SK"/>
          </w:rPr>
          <w:t>,</w:t>
        </w:r>
      </w:ins>
      <w:r w:rsidR="007B7247">
        <w:rPr>
          <w:rFonts w:ascii="Times New Roman" w:eastAsia="Times New Roman" w:hAnsi="Times New Roman" w:cs="Times New Roman"/>
          <w:lang w:eastAsia="sk-SK"/>
        </w:rPr>
        <w:t xml:space="preserve"> uvedené v </w:t>
      </w:r>
      <w:r w:rsidR="007B7247" w:rsidRPr="007B7247">
        <w:rPr>
          <w:rFonts w:ascii="Times New Roman" w:eastAsia="Times New Roman" w:hAnsi="Times New Roman" w:cs="Times New Roman"/>
          <w:lang w:eastAsia="sk-SK"/>
        </w:rPr>
        <w:t>P</w:t>
      </w:r>
      <w:r w:rsidR="007B7247">
        <w:rPr>
          <w:rFonts w:ascii="Times New Roman" w:eastAsia="Times New Roman" w:hAnsi="Times New Roman" w:cs="Times New Roman"/>
          <w:lang w:eastAsia="sk-SK"/>
        </w:rPr>
        <w:t xml:space="preserve">artnerskej dohode. </w:t>
      </w:r>
    </w:p>
    <w:p w14:paraId="51DFB2B4" w14:textId="3127A394" w:rsidR="00C248D8" w:rsidRDefault="006C053C" w:rsidP="00FF0994">
      <w:pPr>
        <w:numPr>
          <w:ilvl w:val="0"/>
          <w:numId w:val="10"/>
        </w:numPr>
        <w:spacing w:before="120" w:line="240" w:lineRule="auto"/>
        <w:ind w:left="426" w:hanging="426"/>
        <w:rPr>
          <w:rFonts w:ascii="Times New Roman" w:eastAsia="Times New Roman" w:hAnsi="Times New Roman" w:cs="Times New Roman"/>
          <w:lang w:eastAsia="sk-SK"/>
        </w:rPr>
      </w:pPr>
      <w:r>
        <w:rPr>
          <w:rFonts w:ascii="Times New Roman" w:eastAsia="Times New Roman" w:hAnsi="Times New Roman" w:cs="Times New Roman"/>
          <w:lang w:eastAsia="sk-SK"/>
        </w:rPr>
        <w:t>Informáci</w:t>
      </w:r>
      <w:del w:id="303" w:author="Autor">
        <w:r>
          <w:rPr>
            <w:rFonts w:ascii="Times New Roman" w:eastAsia="Times New Roman" w:hAnsi="Times New Roman" w:cs="Times New Roman"/>
            <w:lang w:eastAsia="sk-SK"/>
          </w:rPr>
          <w:delText>e</w:delText>
        </w:r>
      </w:del>
      <w:ins w:id="304" w:author="Autor">
        <w:r w:rsidR="00963BE1">
          <w:rPr>
            <w:rFonts w:ascii="Times New Roman" w:eastAsia="Times New Roman" w:hAnsi="Times New Roman" w:cs="Times New Roman"/>
            <w:lang w:eastAsia="sk-SK"/>
          </w:rPr>
          <w:t>a</w:t>
        </w:r>
      </w:ins>
      <w:r>
        <w:rPr>
          <w:rFonts w:ascii="Times New Roman" w:eastAsia="Times New Roman" w:hAnsi="Times New Roman" w:cs="Times New Roman"/>
          <w:lang w:eastAsia="sk-SK"/>
        </w:rPr>
        <w:t xml:space="preserve"> o stave AK</w:t>
      </w:r>
      <w:r w:rsidR="00175ED7">
        <w:rPr>
          <w:rFonts w:ascii="Times New Roman" w:eastAsia="Times New Roman" w:hAnsi="Times New Roman" w:cs="Times New Roman"/>
          <w:lang w:eastAsia="sk-SK"/>
        </w:rPr>
        <w:t xml:space="preserve"> EŠIF</w:t>
      </w:r>
      <w:r w:rsidR="002F2BBA">
        <w:rPr>
          <w:rFonts w:ascii="Times New Roman" w:eastAsia="Times New Roman" w:hAnsi="Times New Roman" w:cs="Times New Roman"/>
          <w:lang w:eastAsia="sk-SK"/>
        </w:rPr>
        <w:t xml:space="preserve"> je spracovaná v nasledovnej štruktúre: </w:t>
      </w:r>
    </w:p>
    <w:p w14:paraId="56F6584D" w14:textId="6103AA8C" w:rsidR="00F51C00" w:rsidRDefault="004423DD" w:rsidP="00A50DEC">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Change w:id="305" w:author="Autor">
          <w:pPr>
            <w:pStyle w:val="Odsekzoznamu"/>
            <w:numPr>
              <w:numId w:val="41"/>
            </w:numPr>
            <w:spacing w:before="120" w:line="240" w:lineRule="auto"/>
            <w:ind w:left="1146" w:hanging="360"/>
          </w:pPr>
        </w:pPrChange>
      </w:pPr>
      <w:r>
        <w:rPr>
          <w:rFonts w:ascii="Times New Roman" w:eastAsia="Times New Roman" w:hAnsi="Times New Roman" w:cs="Times New Roman"/>
          <w:lang w:eastAsia="sk-SK"/>
        </w:rPr>
        <w:t>Úvod</w:t>
      </w:r>
    </w:p>
    <w:p w14:paraId="58BB1F5C" w14:textId="77777777" w:rsidR="004423DD" w:rsidRDefault="004423DD" w:rsidP="00F51C00">
      <w:pPr>
        <w:pStyle w:val="Odsekzoznamu"/>
        <w:numPr>
          <w:ilvl w:val="0"/>
          <w:numId w:val="41"/>
        </w:numPr>
        <w:spacing w:before="120" w:line="240" w:lineRule="auto"/>
        <w:rPr>
          <w:del w:id="306" w:author="Autor"/>
          <w:rFonts w:ascii="Times New Roman" w:eastAsia="Times New Roman" w:hAnsi="Times New Roman" w:cs="Times New Roman"/>
          <w:lang w:eastAsia="sk-SK"/>
        </w:rPr>
      </w:pPr>
      <w:del w:id="307" w:author="Autor">
        <w:r>
          <w:rPr>
            <w:rFonts w:ascii="Times New Roman" w:eastAsia="Times New Roman" w:hAnsi="Times New Roman" w:cs="Times New Roman"/>
            <w:lang w:eastAsia="sk-SK"/>
          </w:rPr>
          <w:delText xml:space="preserve">Zhrnutie </w:delText>
        </w:r>
      </w:del>
    </w:p>
    <w:p w14:paraId="1D7BF49F" w14:textId="58B93CDD" w:rsidR="00175ED7" w:rsidRDefault="004423DD" w:rsidP="00A50DEC">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Change w:id="308" w:author="Autor">
          <w:pPr>
            <w:pStyle w:val="Odsekzoznamu"/>
            <w:numPr>
              <w:numId w:val="41"/>
            </w:numPr>
            <w:spacing w:before="120" w:line="240" w:lineRule="auto"/>
            <w:ind w:left="1146" w:hanging="360"/>
          </w:pPr>
        </w:pPrChange>
      </w:pPr>
      <w:r>
        <w:rPr>
          <w:rFonts w:ascii="Times New Roman" w:eastAsia="Times New Roman" w:hAnsi="Times New Roman" w:cs="Times New Roman"/>
          <w:lang w:eastAsia="sk-SK"/>
        </w:rPr>
        <w:t>Súvisiace právne predpisy a</w:t>
      </w:r>
      <w:r w:rsidR="00175ED7">
        <w:rPr>
          <w:rFonts w:ascii="Times New Roman" w:eastAsia="Times New Roman" w:hAnsi="Times New Roman" w:cs="Times New Roman"/>
          <w:lang w:eastAsia="sk-SK"/>
        </w:rPr>
        <w:t> </w:t>
      </w:r>
      <w:r>
        <w:rPr>
          <w:rFonts w:ascii="Times New Roman" w:eastAsia="Times New Roman" w:hAnsi="Times New Roman" w:cs="Times New Roman"/>
          <w:lang w:eastAsia="sk-SK"/>
        </w:rPr>
        <w:t>dokumenty</w:t>
      </w:r>
    </w:p>
    <w:p w14:paraId="7C956B17" w14:textId="0EEC32AA" w:rsidR="00175ED7" w:rsidRDefault="002F2BBA" w:rsidP="00A50DEC">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Change w:id="309" w:author="Autor">
          <w:pPr>
            <w:pStyle w:val="Odsekzoznamu"/>
            <w:numPr>
              <w:numId w:val="41"/>
            </w:numPr>
            <w:spacing w:before="120" w:line="240" w:lineRule="auto"/>
            <w:ind w:left="1146" w:hanging="360"/>
          </w:pPr>
        </w:pPrChange>
      </w:pPr>
      <w:r>
        <w:rPr>
          <w:rFonts w:ascii="Times New Roman" w:eastAsia="Times New Roman" w:hAnsi="Times New Roman" w:cs="Times New Roman"/>
          <w:lang w:eastAsia="sk-SK"/>
        </w:rPr>
        <w:t>Celkový vývoj (kontext)</w:t>
      </w:r>
      <w:ins w:id="310" w:author="Autor">
        <w:r w:rsidR="0042789A">
          <w:rPr>
            <w:rFonts w:ascii="Times New Roman" w:eastAsia="Times New Roman" w:hAnsi="Times New Roman" w:cs="Times New Roman"/>
            <w:lang w:eastAsia="sk-SK"/>
          </w:rPr>
          <w:t xml:space="preserve"> na jednotlivých </w:t>
        </w:r>
        <w:r w:rsidR="00CF6705">
          <w:rPr>
            <w:rFonts w:ascii="Times New Roman" w:eastAsia="Times New Roman" w:hAnsi="Times New Roman" w:cs="Times New Roman"/>
            <w:lang w:eastAsia="sk-SK"/>
          </w:rPr>
          <w:t>rezortoch</w:t>
        </w:r>
      </w:ins>
    </w:p>
    <w:p w14:paraId="5A03A72A" w14:textId="77777777" w:rsidR="004B4926" w:rsidRDefault="0042789A" w:rsidP="00175ED7">
      <w:pPr>
        <w:pStyle w:val="Odsekzoznamu"/>
        <w:numPr>
          <w:ilvl w:val="0"/>
          <w:numId w:val="41"/>
        </w:numPr>
        <w:spacing w:before="120" w:line="240" w:lineRule="auto"/>
        <w:rPr>
          <w:del w:id="311" w:author="Autor"/>
          <w:rFonts w:ascii="Times New Roman" w:eastAsia="Times New Roman" w:hAnsi="Times New Roman" w:cs="Times New Roman"/>
          <w:lang w:eastAsia="sk-SK"/>
        </w:rPr>
      </w:pPr>
      <w:r w:rsidRPr="0042789A">
        <w:rPr>
          <w:rFonts w:ascii="Times New Roman" w:eastAsia="Times New Roman" w:hAnsi="Times New Roman" w:cs="Times New Roman"/>
          <w:lang w:eastAsia="sk-SK"/>
        </w:rPr>
        <w:t xml:space="preserve">Stav AK EŠIF </w:t>
      </w:r>
      <w:del w:id="312" w:author="Autor">
        <w:r w:rsidR="0032618C">
          <w:rPr>
            <w:rFonts w:ascii="Times New Roman" w:eastAsia="Times New Roman" w:hAnsi="Times New Roman" w:cs="Times New Roman"/>
            <w:lang w:eastAsia="sk-SK"/>
          </w:rPr>
          <w:delText xml:space="preserve">v členení </w:delText>
        </w:r>
      </w:del>
      <w:r w:rsidRPr="0042789A">
        <w:rPr>
          <w:rFonts w:ascii="Times New Roman" w:eastAsia="Times New Roman" w:hAnsi="Times New Roman" w:cs="Times New Roman"/>
          <w:lang w:eastAsia="sk-SK"/>
        </w:rPr>
        <w:t>podľa</w:t>
      </w:r>
      <w:del w:id="313" w:author="Autor">
        <w:r w:rsidR="0032618C">
          <w:rPr>
            <w:rFonts w:ascii="Times New Roman" w:eastAsia="Times New Roman" w:hAnsi="Times New Roman" w:cs="Times New Roman"/>
            <w:lang w:eastAsia="sk-SK"/>
          </w:rPr>
          <w:delText>:</w:delText>
        </w:r>
      </w:del>
    </w:p>
    <w:p w14:paraId="4443F75F" w14:textId="77777777" w:rsidR="001B04B9" w:rsidRDefault="0032618C" w:rsidP="00D15F09">
      <w:pPr>
        <w:pStyle w:val="Odsekzoznamu"/>
        <w:numPr>
          <w:ilvl w:val="0"/>
          <w:numId w:val="45"/>
        </w:numPr>
        <w:spacing w:before="120" w:line="240" w:lineRule="auto"/>
        <w:ind w:left="1530"/>
        <w:rPr>
          <w:del w:id="314" w:author="Autor"/>
          <w:rFonts w:ascii="Times New Roman" w:eastAsia="Times New Roman" w:hAnsi="Times New Roman" w:cs="Times New Roman"/>
          <w:lang w:eastAsia="sk-SK"/>
        </w:rPr>
      </w:pPr>
      <w:del w:id="315" w:author="Autor">
        <w:r>
          <w:rPr>
            <w:rFonts w:ascii="Times New Roman" w:eastAsia="Times New Roman" w:hAnsi="Times New Roman" w:cs="Times New Roman"/>
            <w:lang w:eastAsia="sk-SK"/>
          </w:rPr>
          <w:delText>P</w:delText>
        </w:r>
      </w:del>
      <w:ins w:id="316" w:author="Autor">
        <w:r w:rsidR="0042789A" w:rsidRPr="0042789A">
          <w:rPr>
            <w:rFonts w:ascii="Times New Roman" w:eastAsia="Times New Roman" w:hAnsi="Times New Roman" w:cs="Times New Roman"/>
            <w:lang w:eastAsia="sk-SK"/>
          </w:rPr>
          <w:t xml:space="preserve"> p</w:t>
        </w:r>
      </w:ins>
      <w:r w:rsidR="0042789A" w:rsidRPr="0042789A">
        <w:rPr>
          <w:rFonts w:ascii="Times New Roman" w:eastAsia="Times New Roman" w:hAnsi="Times New Roman" w:cs="Times New Roman"/>
          <w:lang w:eastAsia="sk-SK"/>
        </w:rPr>
        <w:t>očtu schválených</w:t>
      </w:r>
      <w:del w:id="317" w:author="Autor">
        <w:r w:rsidR="00175ED7">
          <w:rPr>
            <w:rFonts w:ascii="Times New Roman" w:eastAsia="Times New Roman" w:hAnsi="Times New Roman" w:cs="Times New Roman"/>
            <w:lang w:eastAsia="sk-SK"/>
          </w:rPr>
          <w:delText> </w:delText>
        </w:r>
        <w:r w:rsidR="004B4926" w:rsidRPr="004B4926">
          <w:rPr>
            <w:rFonts w:ascii="Times New Roman" w:eastAsia="Times New Roman" w:hAnsi="Times New Roman" w:cs="Times New Roman"/>
            <w:lang w:eastAsia="sk-SK"/>
          </w:rPr>
          <w:delText xml:space="preserve">miest </w:delText>
        </w:r>
      </w:del>
    </w:p>
    <w:p w14:paraId="06B414FA" w14:textId="77777777" w:rsidR="001B04B9" w:rsidRDefault="0032618C" w:rsidP="00D15F09">
      <w:pPr>
        <w:pStyle w:val="Odsekzoznamu"/>
        <w:numPr>
          <w:ilvl w:val="0"/>
          <w:numId w:val="45"/>
        </w:numPr>
        <w:spacing w:before="120" w:line="240" w:lineRule="auto"/>
        <w:ind w:left="1530"/>
        <w:rPr>
          <w:del w:id="318" w:author="Autor"/>
          <w:rFonts w:ascii="Times New Roman" w:eastAsia="Times New Roman" w:hAnsi="Times New Roman" w:cs="Times New Roman"/>
          <w:lang w:eastAsia="sk-SK"/>
        </w:rPr>
      </w:pPr>
      <w:del w:id="319" w:author="Autor">
        <w:r w:rsidRPr="008C0268">
          <w:rPr>
            <w:rFonts w:ascii="Times New Roman" w:eastAsia="Times New Roman" w:hAnsi="Times New Roman" w:cs="Times New Roman"/>
            <w:lang w:eastAsia="sk-SK"/>
          </w:rPr>
          <w:delText>Počtu</w:delText>
        </w:r>
      </w:del>
      <w:ins w:id="320" w:author="Autor">
        <w:r w:rsidR="0042789A" w:rsidRPr="0042789A">
          <w:rPr>
            <w:rFonts w:ascii="Times New Roman" w:eastAsia="Times New Roman" w:hAnsi="Times New Roman" w:cs="Times New Roman"/>
            <w:lang w:eastAsia="sk-SK"/>
          </w:rPr>
          <w:t>,</w:t>
        </w:r>
      </w:ins>
      <w:r w:rsidR="0042789A" w:rsidRPr="0042789A">
        <w:rPr>
          <w:rFonts w:ascii="Times New Roman" w:eastAsia="Times New Roman" w:hAnsi="Times New Roman" w:cs="Times New Roman"/>
          <w:lang w:eastAsia="sk-SK"/>
        </w:rPr>
        <w:t xml:space="preserve"> vytvorených </w:t>
      </w:r>
      <w:del w:id="321" w:author="Autor">
        <w:r w:rsidR="004B4926" w:rsidRPr="008C0268">
          <w:rPr>
            <w:rFonts w:ascii="Times New Roman" w:eastAsia="Times New Roman" w:hAnsi="Times New Roman" w:cs="Times New Roman"/>
            <w:lang w:eastAsia="sk-SK"/>
          </w:rPr>
          <w:delText>miest</w:delText>
        </w:r>
      </w:del>
    </w:p>
    <w:p w14:paraId="62138AD8" w14:textId="45957830" w:rsidR="0042789A" w:rsidRPr="00A50DEC" w:rsidRDefault="004B4926" w:rsidP="00A50DEC">
      <w:pPr>
        <w:pStyle w:val="Odsekzoznamu"/>
        <w:numPr>
          <w:ilvl w:val="0"/>
          <w:numId w:val="41"/>
        </w:numPr>
        <w:spacing w:before="120"/>
        <w:ind w:left="850" w:hanging="425"/>
        <w:contextualSpacing w:val="0"/>
        <w:rPr>
          <w:rFonts w:ascii="Times New Roman" w:hAnsi="Times New Roman"/>
          <w:rPrChange w:id="322" w:author="Autor">
            <w:rPr/>
          </w:rPrChange>
        </w:rPr>
        <w:pPrChange w:id="323" w:author="Autor">
          <w:pPr>
            <w:pStyle w:val="Odsekzoznamu"/>
            <w:numPr>
              <w:numId w:val="45"/>
            </w:numPr>
            <w:spacing w:before="120" w:line="240" w:lineRule="auto"/>
            <w:ind w:left="2608" w:hanging="360"/>
          </w:pPr>
        </w:pPrChange>
      </w:pPr>
      <w:del w:id="324" w:author="Autor">
        <w:r w:rsidRPr="008C0268">
          <w:rPr>
            <w:rFonts w:ascii="Times New Roman" w:eastAsia="Times New Roman" w:hAnsi="Times New Roman" w:cs="Times New Roman"/>
            <w:lang w:eastAsia="sk-SK"/>
          </w:rPr>
          <w:delText>P</w:delText>
        </w:r>
        <w:r w:rsidR="0032618C" w:rsidRPr="008C0268">
          <w:rPr>
            <w:rFonts w:ascii="Times New Roman" w:eastAsia="Times New Roman" w:hAnsi="Times New Roman" w:cs="Times New Roman"/>
            <w:lang w:eastAsia="sk-SK"/>
          </w:rPr>
          <w:delText>očtu</w:delText>
        </w:r>
        <w:r w:rsidRPr="008C0268">
          <w:rPr>
            <w:rFonts w:ascii="Times New Roman" w:eastAsia="Times New Roman" w:hAnsi="Times New Roman" w:cs="Times New Roman"/>
            <w:lang w:eastAsia="sk-SK"/>
          </w:rPr>
          <w:delText xml:space="preserve">  </w:delText>
        </w:r>
      </w:del>
      <w:ins w:id="325" w:author="Autor">
        <w:r w:rsidR="0042789A" w:rsidRPr="0042789A">
          <w:rPr>
            <w:rFonts w:ascii="Times New Roman" w:eastAsia="Times New Roman" w:hAnsi="Times New Roman" w:cs="Times New Roman"/>
            <w:lang w:eastAsia="sk-SK"/>
          </w:rPr>
          <w:t xml:space="preserve">a </w:t>
        </w:r>
      </w:ins>
      <w:r w:rsidR="0042789A" w:rsidRPr="0042789A">
        <w:rPr>
          <w:rFonts w:ascii="Times New Roman" w:eastAsia="Times New Roman" w:hAnsi="Times New Roman" w:cs="Times New Roman"/>
          <w:lang w:eastAsia="sk-SK"/>
        </w:rPr>
        <w:t>obsadených miest</w:t>
      </w:r>
      <w:ins w:id="326" w:author="Autor">
        <w:r w:rsidR="0042789A" w:rsidRPr="0042789A">
          <w:rPr>
            <w:rFonts w:ascii="Times New Roman" w:eastAsia="Times New Roman" w:hAnsi="Times New Roman" w:cs="Times New Roman"/>
            <w:lang w:eastAsia="sk-SK"/>
          </w:rPr>
          <w:t xml:space="preserve"> </w:t>
        </w:r>
        <w:r w:rsidR="00CF6705">
          <w:rPr>
            <w:rFonts w:ascii="Times New Roman" w:eastAsia="Times New Roman" w:hAnsi="Times New Roman" w:cs="Times New Roman"/>
            <w:lang w:eastAsia="sk-SK"/>
          </w:rPr>
          <w:t xml:space="preserve">AK EŠIF </w:t>
        </w:r>
        <w:r w:rsidR="0042789A" w:rsidRPr="0042789A">
          <w:rPr>
            <w:rFonts w:ascii="Times New Roman" w:eastAsia="Times New Roman" w:hAnsi="Times New Roman" w:cs="Times New Roman"/>
            <w:lang w:eastAsia="sk-SK"/>
          </w:rPr>
          <w:t>za jednotlivé rezorty</w:t>
        </w:r>
        <w:r w:rsidR="00E56649">
          <w:rPr>
            <w:rFonts w:ascii="Times New Roman" w:eastAsia="Times New Roman" w:hAnsi="Times New Roman" w:cs="Times New Roman"/>
            <w:lang w:eastAsia="sk-SK"/>
          </w:rPr>
          <w:t xml:space="preserve"> (subjekty)</w:t>
        </w:r>
      </w:ins>
    </w:p>
    <w:p w14:paraId="4D03174E" w14:textId="12309A37" w:rsidR="00732F55" w:rsidRDefault="00732F55" w:rsidP="00A50DEC">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Change w:id="327" w:author="Autor">
          <w:pPr>
            <w:pStyle w:val="Odsekzoznamu"/>
            <w:numPr>
              <w:numId w:val="41"/>
            </w:numPr>
            <w:spacing w:before="120" w:line="240" w:lineRule="auto"/>
            <w:ind w:left="1146" w:hanging="360"/>
          </w:pPr>
        </w:pPrChange>
      </w:pPr>
      <w:del w:id="328" w:author="Autor">
        <w:r w:rsidRPr="00F55875">
          <w:rPr>
            <w:rFonts w:ascii="Times New Roman" w:eastAsia="Times New Roman" w:hAnsi="Times New Roman" w:cs="Times New Roman"/>
            <w:lang w:eastAsia="sk-SK"/>
          </w:rPr>
          <w:delText>Počtu</w:delText>
        </w:r>
      </w:del>
      <w:ins w:id="329" w:author="Autor">
        <w:r w:rsidRPr="00F55875">
          <w:rPr>
            <w:rFonts w:ascii="Times New Roman" w:eastAsia="Times New Roman" w:hAnsi="Times New Roman" w:cs="Times New Roman"/>
            <w:lang w:eastAsia="sk-SK"/>
          </w:rPr>
          <w:t>P</w:t>
        </w:r>
        <w:r w:rsidR="0042789A">
          <w:rPr>
            <w:rFonts w:ascii="Times New Roman" w:eastAsia="Times New Roman" w:hAnsi="Times New Roman" w:cs="Times New Roman"/>
            <w:lang w:eastAsia="sk-SK"/>
          </w:rPr>
          <w:t>rehľad p</w:t>
        </w:r>
        <w:r w:rsidRPr="00F55875">
          <w:rPr>
            <w:rFonts w:ascii="Times New Roman" w:eastAsia="Times New Roman" w:hAnsi="Times New Roman" w:cs="Times New Roman"/>
            <w:lang w:eastAsia="sk-SK"/>
          </w:rPr>
          <w:t>očtu</w:t>
        </w:r>
      </w:ins>
      <w:r w:rsidRPr="00F55875">
        <w:rPr>
          <w:rFonts w:ascii="Times New Roman" w:eastAsia="Times New Roman" w:hAnsi="Times New Roman" w:cs="Times New Roman"/>
          <w:lang w:eastAsia="sk-SK"/>
        </w:rPr>
        <w:t xml:space="preserve"> miest vykonávajúcich podporné činnosti</w:t>
      </w:r>
      <w:ins w:id="330" w:author="Autor">
        <w:r w:rsidR="00CF6705">
          <w:rPr>
            <w:rFonts w:ascii="Times New Roman" w:eastAsia="Times New Roman" w:hAnsi="Times New Roman" w:cs="Times New Roman"/>
            <w:lang w:eastAsia="sk-SK"/>
          </w:rPr>
          <w:t xml:space="preserve"> pre AK EŠIF</w:t>
        </w:r>
        <w:r w:rsidR="00E56649">
          <w:rPr>
            <w:rFonts w:ascii="Times New Roman" w:eastAsia="Times New Roman" w:hAnsi="Times New Roman" w:cs="Times New Roman"/>
            <w:lang w:eastAsia="sk-SK"/>
          </w:rPr>
          <w:t xml:space="preserve"> </w:t>
        </w:r>
      </w:ins>
    </w:p>
    <w:p w14:paraId="611879CE" w14:textId="3DBD19BC" w:rsidR="004B4926" w:rsidRDefault="004B4926" w:rsidP="00A50DEC">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Change w:id="331" w:author="Autor">
          <w:pPr>
            <w:pStyle w:val="Odsekzoznamu"/>
            <w:numPr>
              <w:numId w:val="41"/>
            </w:numPr>
            <w:spacing w:before="120" w:line="240" w:lineRule="auto"/>
            <w:ind w:left="1146" w:hanging="360"/>
          </w:pPr>
        </w:pPrChange>
      </w:pPr>
      <w:r>
        <w:rPr>
          <w:rFonts w:ascii="Times New Roman" w:eastAsia="Times New Roman" w:hAnsi="Times New Roman" w:cs="Times New Roman"/>
          <w:lang w:eastAsia="sk-SK"/>
        </w:rPr>
        <w:t xml:space="preserve">Prehľad </w:t>
      </w:r>
      <w:ins w:id="332" w:author="Autor">
        <w:r w:rsidR="00CF6705">
          <w:rPr>
            <w:rFonts w:ascii="Times New Roman" w:eastAsia="Times New Roman" w:hAnsi="Times New Roman" w:cs="Times New Roman"/>
            <w:lang w:eastAsia="sk-SK"/>
          </w:rPr>
          <w:t xml:space="preserve">štandardizovaných </w:t>
        </w:r>
      </w:ins>
      <w:r>
        <w:rPr>
          <w:rFonts w:ascii="Times New Roman" w:eastAsia="Times New Roman" w:hAnsi="Times New Roman" w:cs="Times New Roman"/>
          <w:lang w:eastAsia="sk-SK"/>
        </w:rPr>
        <w:t>pracovných pozícií za subjekt</w:t>
      </w:r>
    </w:p>
    <w:p w14:paraId="583B78C8" w14:textId="113160EF" w:rsidR="00175ED7" w:rsidRDefault="00175ED7" w:rsidP="00A50DEC">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Change w:id="333" w:author="Autor">
          <w:pPr>
            <w:pStyle w:val="Odsekzoznamu"/>
            <w:numPr>
              <w:numId w:val="41"/>
            </w:numPr>
            <w:spacing w:before="120" w:line="240" w:lineRule="auto"/>
            <w:ind w:left="1146" w:hanging="360"/>
          </w:pPr>
        </w:pPrChange>
      </w:pPr>
      <w:r>
        <w:rPr>
          <w:rFonts w:ascii="Times New Roman" w:eastAsia="Times New Roman" w:hAnsi="Times New Roman" w:cs="Times New Roman"/>
          <w:lang w:eastAsia="sk-SK"/>
        </w:rPr>
        <w:t xml:space="preserve">Fluktuácia na miestach AK EŠIF </w:t>
      </w:r>
      <w:r w:rsidR="002F2BBA">
        <w:rPr>
          <w:rFonts w:ascii="Times New Roman" w:eastAsia="Times New Roman" w:hAnsi="Times New Roman" w:cs="Times New Roman"/>
          <w:lang w:eastAsia="sk-SK"/>
        </w:rPr>
        <w:t>a jej príčiny</w:t>
      </w:r>
    </w:p>
    <w:p w14:paraId="4CE77396" w14:textId="6D98DC1C" w:rsidR="00175ED7" w:rsidRDefault="00C93FCA" w:rsidP="00A50DEC">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Change w:id="334" w:author="Autor">
          <w:pPr>
            <w:pStyle w:val="Odsekzoznamu"/>
            <w:numPr>
              <w:numId w:val="41"/>
            </w:numPr>
            <w:spacing w:before="120" w:line="240" w:lineRule="auto"/>
            <w:ind w:left="1146" w:hanging="360"/>
          </w:pPr>
        </w:pPrChange>
      </w:pPr>
      <w:r>
        <w:rPr>
          <w:rFonts w:ascii="Times New Roman" w:eastAsia="Times New Roman" w:hAnsi="Times New Roman" w:cs="Times New Roman"/>
          <w:lang w:eastAsia="sk-SK"/>
        </w:rPr>
        <w:t xml:space="preserve">Využívanie zdrojov </w:t>
      </w:r>
      <w:del w:id="335" w:author="Autor">
        <w:r>
          <w:rPr>
            <w:rFonts w:ascii="Times New Roman" w:eastAsia="Times New Roman" w:hAnsi="Times New Roman" w:cs="Times New Roman"/>
            <w:lang w:eastAsia="sk-SK"/>
          </w:rPr>
          <w:delText>technickej pomoci</w:delText>
        </w:r>
      </w:del>
      <w:ins w:id="336" w:author="Autor">
        <w:r w:rsidR="00834C89">
          <w:rPr>
            <w:rFonts w:ascii="Times New Roman" w:eastAsia="Times New Roman" w:hAnsi="Times New Roman" w:cs="Times New Roman"/>
            <w:lang w:eastAsia="sk-SK"/>
          </w:rPr>
          <w:t>TP</w:t>
        </w:r>
      </w:ins>
      <w:r>
        <w:rPr>
          <w:rFonts w:ascii="Times New Roman" w:eastAsia="Times New Roman" w:hAnsi="Times New Roman" w:cs="Times New Roman"/>
          <w:lang w:eastAsia="sk-SK"/>
        </w:rPr>
        <w:t xml:space="preserve"> </w:t>
      </w:r>
    </w:p>
    <w:p w14:paraId="77D9307F" w14:textId="0147D364" w:rsidR="00C93FCA" w:rsidRDefault="00C93FCA" w:rsidP="00A50DEC">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Change w:id="337" w:author="Autor">
          <w:pPr>
            <w:pStyle w:val="Odsekzoznamu"/>
            <w:numPr>
              <w:numId w:val="41"/>
            </w:numPr>
            <w:spacing w:before="120" w:line="240" w:lineRule="auto"/>
            <w:ind w:left="1146" w:hanging="360"/>
          </w:pPr>
        </w:pPrChange>
      </w:pPr>
      <w:r>
        <w:rPr>
          <w:rFonts w:ascii="Times New Roman" w:eastAsia="Times New Roman" w:hAnsi="Times New Roman" w:cs="Times New Roman"/>
          <w:lang w:eastAsia="sk-SK"/>
        </w:rPr>
        <w:t xml:space="preserve">Vzdelávanie AK EŠIF </w:t>
      </w:r>
    </w:p>
    <w:p w14:paraId="66EBDB45" w14:textId="13BA5C5C" w:rsidR="00C93FCA" w:rsidRDefault="00C93FCA" w:rsidP="00A50DEC">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Change w:id="338" w:author="Autor">
          <w:pPr>
            <w:pStyle w:val="Odsekzoznamu"/>
            <w:numPr>
              <w:numId w:val="41"/>
            </w:numPr>
            <w:spacing w:before="120" w:line="240" w:lineRule="auto"/>
            <w:ind w:left="1146" w:hanging="360"/>
          </w:pPr>
        </w:pPrChange>
      </w:pPr>
      <w:r>
        <w:rPr>
          <w:rFonts w:ascii="Times New Roman" w:eastAsia="Times New Roman" w:hAnsi="Times New Roman" w:cs="Times New Roman"/>
          <w:lang w:eastAsia="sk-SK"/>
        </w:rPr>
        <w:t>Ďalšie relevantné témy</w:t>
      </w:r>
      <w:r w:rsidR="002F2BBA">
        <w:rPr>
          <w:rFonts w:ascii="Times New Roman" w:eastAsia="Times New Roman" w:hAnsi="Times New Roman" w:cs="Times New Roman"/>
          <w:lang w:eastAsia="sk-SK"/>
        </w:rPr>
        <w:t xml:space="preserve"> (riadenie ľudských zdrojov</w:t>
      </w:r>
      <w:r w:rsidR="001D518D">
        <w:rPr>
          <w:rFonts w:ascii="Times New Roman" w:eastAsia="Times New Roman" w:hAnsi="Times New Roman" w:cs="Times New Roman"/>
          <w:lang w:eastAsia="sk-SK"/>
        </w:rPr>
        <w:t>,</w:t>
      </w:r>
      <w:r w:rsidR="002F2BBA">
        <w:rPr>
          <w:rFonts w:ascii="Times New Roman" w:eastAsia="Times New Roman" w:hAnsi="Times New Roman" w:cs="Times New Roman"/>
          <w:lang w:eastAsia="sk-SK"/>
        </w:rPr>
        <w:t xml:space="preserve"> prijímanie nových zamestnancov, motivácia, odmeňovanie, atď.)</w:t>
      </w:r>
    </w:p>
    <w:p w14:paraId="67652EA0" w14:textId="1C411DDA" w:rsidR="00C93FCA" w:rsidRDefault="00C93FCA" w:rsidP="00A50DEC">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Change w:id="339" w:author="Autor">
          <w:pPr>
            <w:pStyle w:val="Odsekzoznamu"/>
            <w:numPr>
              <w:numId w:val="41"/>
            </w:numPr>
            <w:spacing w:before="120" w:line="240" w:lineRule="auto"/>
            <w:ind w:left="1146" w:hanging="360"/>
          </w:pPr>
        </w:pPrChange>
      </w:pPr>
      <w:del w:id="340" w:author="Autor">
        <w:r>
          <w:rPr>
            <w:rFonts w:ascii="Times New Roman" w:eastAsia="Times New Roman" w:hAnsi="Times New Roman" w:cs="Times New Roman"/>
            <w:lang w:eastAsia="sk-SK"/>
          </w:rPr>
          <w:delText>Hlavné</w:delText>
        </w:r>
      </w:del>
      <w:ins w:id="341" w:author="Autor">
        <w:r w:rsidR="0042789A">
          <w:rPr>
            <w:rFonts w:ascii="Times New Roman" w:eastAsia="Times New Roman" w:hAnsi="Times New Roman" w:cs="Times New Roman"/>
            <w:lang w:eastAsia="sk-SK"/>
          </w:rPr>
          <w:t>Záver, hlavné</w:t>
        </w:r>
      </w:ins>
      <w:r w:rsidR="0042789A">
        <w:rPr>
          <w:rFonts w:ascii="Times New Roman" w:eastAsia="Times New Roman" w:hAnsi="Times New Roman" w:cs="Times New Roman"/>
          <w:lang w:eastAsia="sk-SK"/>
        </w:rPr>
        <w:t xml:space="preserve"> </w:t>
      </w:r>
      <w:r>
        <w:rPr>
          <w:rFonts w:ascii="Times New Roman" w:eastAsia="Times New Roman" w:hAnsi="Times New Roman" w:cs="Times New Roman"/>
          <w:lang w:eastAsia="sk-SK"/>
        </w:rPr>
        <w:t>zistenia a</w:t>
      </w:r>
      <w:r w:rsidR="002F2BBA">
        <w:rPr>
          <w:rFonts w:ascii="Times New Roman" w:eastAsia="Times New Roman" w:hAnsi="Times New Roman" w:cs="Times New Roman"/>
          <w:lang w:eastAsia="sk-SK"/>
        </w:rPr>
        <w:t> </w:t>
      </w:r>
      <w:r>
        <w:rPr>
          <w:rFonts w:ascii="Times New Roman" w:eastAsia="Times New Roman" w:hAnsi="Times New Roman" w:cs="Times New Roman"/>
          <w:lang w:eastAsia="sk-SK"/>
        </w:rPr>
        <w:t>odporúčania</w:t>
      </w:r>
      <w:r w:rsidR="002F2BBA">
        <w:rPr>
          <w:rFonts w:ascii="Times New Roman" w:eastAsia="Times New Roman" w:hAnsi="Times New Roman" w:cs="Times New Roman"/>
          <w:lang w:eastAsia="sk-SK"/>
        </w:rPr>
        <w:t xml:space="preserve"> </w:t>
      </w:r>
    </w:p>
    <w:p w14:paraId="28235D16" w14:textId="093FF471" w:rsidR="002F2BBA" w:rsidRDefault="007B7247" w:rsidP="00A50DEC">
      <w:pPr>
        <w:pStyle w:val="Odsekzoznamu"/>
        <w:numPr>
          <w:ilvl w:val="0"/>
          <w:numId w:val="41"/>
        </w:numPr>
        <w:spacing w:before="120" w:line="240" w:lineRule="auto"/>
        <w:ind w:left="850" w:hanging="425"/>
        <w:contextualSpacing w:val="0"/>
        <w:rPr>
          <w:rFonts w:ascii="Times New Roman" w:eastAsia="Times New Roman" w:hAnsi="Times New Roman" w:cs="Times New Roman"/>
          <w:lang w:eastAsia="sk-SK"/>
        </w:rPr>
        <w:pPrChange w:id="342" w:author="Autor">
          <w:pPr>
            <w:pStyle w:val="Odsekzoznamu"/>
            <w:numPr>
              <w:numId w:val="41"/>
            </w:numPr>
            <w:spacing w:before="120" w:line="240" w:lineRule="auto"/>
            <w:ind w:left="1146" w:hanging="360"/>
          </w:pPr>
        </w:pPrChange>
      </w:pPr>
      <w:r>
        <w:rPr>
          <w:rFonts w:ascii="Times New Roman" w:eastAsia="Times New Roman" w:hAnsi="Times New Roman" w:cs="Times New Roman"/>
          <w:lang w:eastAsia="sk-SK"/>
        </w:rPr>
        <w:t>P</w:t>
      </w:r>
      <w:r w:rsidR="002F2BBA">
        <w:rPr>
          <w:rFonts w:ascii="Times New Roman" w:eastAsia="Times New Roman" w:hAnsi="Times New Roman" w:cs="Times New Roman"/>
          <w:lang w:eastAsia="sk-SK"/>
        </w:rPr>
        <w:t>rílohy</w:t>
      </w:r>
      <w:r w:rsidR="00EF30EC">
        <w:rPr>
          <w:rFonts w:ascii="Times New Roman" w:eastAsia="Times New Roman" w:hAnsi="Times New Roman" w:cs="Times New Roman"/>
          <w:lang w:eastAsia="sk-SK"/>
        </w:rPr>
        <w:t>.</w:t>
      </w:r>
      <w:r w:rsidR="002F2BBA">
        <w:rPr>
          <w:rFonts w:ascii="Times New Roman" w:eastAsia="Times New Roman" w:hAnsi="Times New Roman" w:cs="Times New Roman"/>
          <w:lang w:eastAsia="sk-SK"/>
        </w:rPr>
        <w:t xml:space="preserve"> </w:t>
      </w:r>
    </w:p>
    <w:p w14:paraId="263C7B01" w14:textId="0922FB75" w:rsidR="006C053C" w:rsidRDefault="007B7247" w:rsidP="00FF0994">
      <w:pPr>
        <w:numPr>
          <w:ilvl w:val="0"/>
          <w:numId w:val="10"/>
        </w:numPr>
        <w:spacing w:before="120" w:line="240" w:lineRule="auto"/>
        <w:ind w:left="426" w:hanging="426"/>
        <w:rPr>
          <w:rFonts w:ascii="Times New Roman" w:hAnsi="Times New Roman" w:cs="Times New Roman"/>
        </w:rPr>
      </w:pPr>
      <w:r>
        <w:rPr>
          <w:rFonts w:ascii="Times New Roman" w:hAnsi="Times New Roman" w:cs="Times New Roman"/>
        </w:rPr>
        <w:t>V súlade s</w:t>
      </w:r>
      <w:r w:rsidR="00BE09B0">
        <w:rPr>
          <w:rFonts w:ascii="Times New Roman" w:hAnsi="Times New Roman" w:cs="Times New Roman"/>
        </w:rPr>
        <w:t xml:space="preserve"> príslušnou </w:t>
      </w:r>
      <w:r w:rsidR="005E3CBF">
        <w:rPr>
          <w:rFonts w:ascii="Times New Roman" w:hAnsi="Times New Roman" w:cs="Times New Roman"/>
        </w:rPr>
        <w:t xml:space="preserve">kapitolou </w:t>
      </w:r>
      <w:r w:rsidR="00D61C1D">
        <w:rPr>
          <w:rFonts w:ascii="Times New Roman" w:hAnsi="Times New Roman" w:cs="Times New Roman"/>
        </w:rPr>
        <w:t>Systém</w:t>
      </w:r>
      <w:r w:rsidR="00BE09B0">
        <w:rPr>
          <w:rFonts w:ascii="Times New Roman" w:hAnsi="Times New Roman" w:cs="Times New Roman"/>
        </w:rPr>
        <w:t>u</w:t>
      </w:r>
      <w:r w:rsidR="00D61C1D">
        <w:rPr>
          <w:rFonts w:ascii="Times New Roman" w:hAnsi="Times New Roman" w:cs="Times New Roman"/>
        </w:rPr>
        <w:t xml:space="preserve"> riadenia EŠIF </w:t>
      </w:r>
      <w:r w:rsidR="00C53543">
        <w:rPr>
          <w:rFonts w:ascii="Times New Roman" w:hAnsi="Times New Roman" w:cs="Times New Roman"/>
        </w:rPr>
        <w:t xml:space="preserve">vypracuje ÚV SR </w:t>
      </w:r>
      <w:r w:rsidR="00EF30EC">
        <w:rPr>
          <w:rFonts w:ascii="Times New Roman" w:hAnsi="Times New Roman" w:cs="Times New Roman"/>
        </w:rPr>
        <w:t>Informáci</w:t>
      </w:r>
      <w:r w:rsidR="00C53543">
        <w:rPr>
          <w:rFonts w:ascii="Times New Roman" w:hAnsi="Times New Roman" w:cs="Times New Roman"/>
        </w:rPr>
        <w:t>u</w:t>
      </w:r>
      <w:r w:rsidR="00EF30EC">
        <w:rPr>
          <w:rFonts w:ascii="Times New Roman" w:hAnsi="Times New Roman" w:cs="Times New Roman"/>
        </w:rPr>
        <w:t xml:space="preserve"> o</w:t>
      </w:r>
      <w:r w:rsidR="004E6707">
        <w:rPr>
          <w:rFonts w:ascii="Times New Roman" w:hAnsi="Times New Roman" w:cs="Times New Roman"/>
        </w:rPr>
        <w:t xml:space="preserve"> stave AK EŠIF </w:t>
      </w:r>
      <w:r w:rsidR="0032618C">
        <w:rPr>
          <w:rFonts w:ascii="Times New Roman" w:hAnsi="Times New Roman" w:cs="Times New Roman"/>
        </w:rPr>
        <w:t>raz ročne za rok „n“, ktorú zverejní najneskôr do 31.</w:t>
      </w:r>
      <w:r w:rsidR="001B04B9">
        <w:rPr>
          <w:rFonts w:ascii="Times New Roman" w:hAnsi="Times New Roman" w:cs="Times New Roman"/>
        </w:rPr>
        <w:t xml:space="preserve"> 0</w:t>
      </w:r>
      <w:r w:rsidR="0032618C">
        <w:rPr>
          <w:rFonts w:ascii="Times New Roman" w:hAnsi="Times New Roman" w:cs="Times New Roman"/>
        </w:rPr>
        <w:t xml:space="preserve">8. roku </w:t>
      </w:r>
      <w:ins w:id="343" w:author="Autor">
        <w:r w:rsidR="00672DEB">
          <w:rPr>
            <w:rFonts w:ascii="Times New Roman" w:hAnsi="Times New Roman" w:cs="Times New Roman"/>
          </w:rPr>
          <w:t>„</w:t>
        </w:r>
      </w:ins>
      <w:r w:rsidR="0032618C">
        <w:rPr>
          <w:rFonts w:ascii="Times New Roman" w:hAnsi="Times New Roman" w:cs="Times New Roman"/>
        </w:rPr>
        <w:t>n+1</w:t>
      </w:r>
      <w:del w:id="344" w:author="Autor">
        <w:r w:rsidR="0032618C">
          <w:rPr>
            <w:rFonts w:ascii="Times New Roman" w:hAnsi="Times New Roman" w:cs="Times New Roman"/>
          </w:rPr>
          <w:delText>.</w:delText>
        </w:r>
      </w:del>
      <w:ins w:id="345" w:author="Autor">
        <w:r w:rsidR="00672DEB">
          <w:rPr>
            <w:rFonts w:ascii="Times New Roman" w:hAnsi="Times New Roman" w:cs="Times New Roman"/>
          </w:rPr>
          <w:t>“</w:t>
        </w:r>
        <w:r w:rsidR="0032618C">
          <w:rPr>
            <w:rFonts w:ascii="Times New Roman" w:hAnsi="Times New Roman" w:cs="Times New Roman"/>
          </w:rPr>
          <w:t>.</w:t>
        </w:r>
      </w:ins>
    </w:p>
    <w:p w14:paraId="492E40B0" w14:textId="3250D77E" w:rsidR="00754837" w:rsidRDefault="001370E1" w:rsidP="0008384F">
      <w:pPr>
        <w:spacing w:before="120" w:line="240" w:lineRule="auto"/>
        <w:rPr>
          <w:ins w:id="346" w:author="Autor"/>
          <w:rFonts w:ascii="Times New Roman" w:hAnsi="Times New Roman" w:cs="Times New Roman"/>
        </w:rPr>
      </w:pPr>
      <w:r>
        <w:rPr>
          <w:rFonts w:ascii="Times New Roman" w:hAnsi="Times New Roman" w:cs="Times New Roman"/>
        </w:rPr>
        <w:t xml:space="preserve">Informácia o stave AK EŠIF je </w:t>
      </w:r>
      <w:r w:rsidR="009C2144">
        <w:rPr>
          <w:rFonts w:ascii="Times New Roman" w:hAnsi="Times New Roman" w:cs="Times New Roman"/>
        </w:rPr>
        <w:t>po schválení vedúcim ÚV SR</w:t>
      </w:r>
      <w:ins w:id="347" w:author="Autor">
        <w:r w:rsidR="00071668">
          <w:rPr>
            <w:rFonts w:ascii="Times New Roman" w:hAnsi="Times New Roman" w:cs="Times New Roman"/>
          </w:rPr>
          <w:t>,</w:t>
        </w:r>
      </w:ins>
      <w:r w:rsidR="009C2144">
        <w:rPr>
          <w:rFonts w:ascii="Times New Roman" w:hAnsi="Times New Roman" w:cs="Times New Roman"/>
        </w:rPr>
        <w:t xml:space="preserve"> </w:t>
      </w:r>
      <w:r>
        <w:rPr>
          <w:rFonts w:ascii="Times New Roman" w:hAnsi="Times New Roman" w:cs="Times New Roman"/>
        </w:rPr>
        <w:t>zverejnen</w:t>
      </w:r>
      <w:r w:rsidR="009C2144">
        <w:rPr>
          <w:rFonts w:ascii="Times New Roman" w:hAnsi="Times New Roman" w:cs="Times New Roman"/>
        </w:rPr>
        <w:t>á</w:t>
      </w:r>
      <w:r>
        <w:rPr>
          <w:rFonts w:ascii="Times New Roman" w:hAnsi="Times New Roman" w:cs="Times New Roman"/>
        </w:rPr>
        <w:t xml:space="preserve"> </w:t>
      </w:r>
      <w:r w:rsidR="00EF30EC">
        <w:rPr>
          <w:rFonts w:ascii="Times New Roman" w:hAnsi="Times New Roman" w:cs="Times New Roman"/>
        </w:rPr>
        <w:t xml:space="preserve">na </w:t>
      </w:r>
      <w:del w:id="348" w:author="Autor">
        <w:r w:rsidR="00066E0D">
          <w:fldChar w:fldCharType="begin"/>
        </w:r>
        <w:r w:rsidR="00066E0D">
          <w:delInstrText xml:space="preserve"> HYPERLINK "http://www.partnerskadohoda.gov.sk" </w:delInstrText>
        </w:r>
        <w:r w:rsidR="00066E0D">
          <w:fldChar w:fldCharType="separate"/>
        </w:r>
        <w:r w:rsidR="00EF30EC" w:rsidRPr="006C2C79">
          <w:rPr>
            <w:rFonts w:ascii="Times New Roman" w:hAnsi="Times New Roman" w:cs="Times New Roman"/>
          </w:rPr>
          <w:delText>www.partnerskadohoda.gov.sk</w:delText>
        </w:r>
        <w:r w:rsidR="00066E0D">
          <w:rPr>
            <w:rFonts w:ascii="Times New Roman" w:hAnsi="Times New Roman" w:cs="Times New Roman"/>
          </w:rPr>
          <w:fldChar w:fldCharType="end"/>
        </w:r>
      </w:del>
      <w:ins w:id="349" w:author="Autor">
        <w:r w:rsidR="00066E0D">
          <w:fldChar w:fldCharType="begin"/>
        </w:r>
        <w:r w:rsidR="00066E0D">
          <w:instrText xml:space="preserve"> HYPERLINK "http://www.partnerskadohoda.gov.sk/" </w:instrText>
        </w:r>
        <w:r w:rsidR="00066E0D">
          <w:fldChar w:fldCharType="separate"/>
        </w:r>
        <w:r w:rsidR="00EF30EC" w:rsidRPr="006C2C79">
          <w:rPr>
            <w:rFonts w:ascii="Times New Roman" w:hAnsi="Times New Roman" w:cs="Times New Roman"/>
          </w:rPr>
          <w:t>www.partnerskadohoda.gov.sk</w:t>
        </w:r>
        <w:r w:rsidR="00066E0D">
          <w:rPr>
            <w:rFonts w:ascii="Times New Roman" w:hAnsi="Times New Roman" w:cs="Times New Roman"/>
          </w:rPr>
          <w:fldChar w:fldCharType="end"/>
        </w:r>
      </w:ins>
      <w:r w:rsidR="00B65160">
        <w:rPr>
          <w:rFonts w:ascii="Times New Roman" w:hAnsi="Times New Roman" w:cs="Times New Roman"/>
        </w:rPr>
        <w:t xml:space="preserve"> </w:t>
      </w:r>
      <w:del w:id="350" w:author="Autor">
        <w:r w:rsidR="00EF30EC" w:rsidRPr="00B65160">
          <w:rPr>
            <w:rFonts w:ascii="Times New Roman" w:hAnsi="Times New Roman" w:cs="Times New Roman"/>
          </w:rPr>
          <w:delText>a</w:delText>
        </w:r>
      </w:del>
      <w:ins w:id="351" w:author="Autor">
        <w:r w:rsidR="00EF30EC" w:rsidRPr="00B65160">
          <w:rPr>
            <w:rFonts w:ascii="Times New Roman" w:hAnsi="Times New Roman" w:cs="Times New Roman"/>
          </w:rPr>
          <w:t>a</w:t>
        </w:r>
        <w:r w:rsidR="00672DEB">
          <w:rPr>
            <w:rFonts w:ascii="Times New Roman" w:hAnsi="Times New Roman" w:cs="Times New Roman"/>
          </w:rPr>
          <w:t>j</w:t>
        </w:r>
      </w:ins>
      <w:r w:rsidR="00EF30EC" w:rsidRPr="00B65160">
        <w:rPr>
          <w:rFonts w:ascii="Times New Roman" w:hAnsi="Times New Roman" w:cs="Times New Roman"/>
        </w:rPr>
        <w:t xml:space="preserve"> na webovom sídle gestora AK EŠIF</w:t>
      </w:r>
      <w:r w:rsidR="00DF7ED0" w:rsidRPr="00B65160">
        <w:rPr>
          <w:rFonts w:ascii="Times New Roman" w:hAnsi="Times New Roman" w:cs="Times New Roman"/>
        </w:rPr>
        <w:t xml:space="preserve"> </w:t>
      </w:r>
      <w:del w:id="352" w:author="Autor">
        <w:r w:rsidR="00DF7ED0" w:rsidRPr="00B65160">
          <w:rPr>
            <w:rFonts w:ascii="Times New Roman" w:hAnsi="Times New Roman" w:cs="Times New Roman"/>
          </w:rPr>
          <w:delText>https://cpv.vlada.gov.sk/</w:delText>
        </w:r>
        <w:r w:rsidRPr="00B65160">
          <w:rPr>
            <w:rFonts w:ascii="Times New Roman" w:hAnsi="Times New Roman" w:cs="Times New Roman"/>
          </w:rPr>
          <w:delText xml:space="preserve">. </w:delText>
        </w:r>
      </w:del>
      <w:ins w:id="353" w:author="Autor">
        <w:r w:rsidR="00066E0D">
          <w:fldChar w:fldCharType="begin"/>
        </w:r>
        <w:r w:rsidR="00066E0D">
          <w:instrText xml:space="preserve"> HYPERLINK "h</w:instrText>
        </w:r>
        <w:r w:rsidR="00066E0D">
          <w:instrText xml:space="preserve">ttps://cpv.vlada.gov.sk" </w:instrText>
        </w:r>
        <w:r w:rsidR="00066E0D">
          <w:fldChar w:fldCharType="separate"/>
        </w:r>
        <w:r w:rsidR="00966DDD" w:rsidRPr="00561E03">
          <w:rPr>
            <w:rStyle w:val="Hypertextovprepojenie"/>
            <w:rFonts w:ascii="Times New Roman" w:hAnsi="Times New Roman" w:cs="Times New Roman"/>
          </w:rPr>
          <w:t>https://cpv.vlada.gov.sk</w:t>
        </w:r>
        <w:r w:rsidR="00066E0D">
          <w:rPr>
            <w:rStyle w:val="Hypertextovprepojenie"/>
            <w:rFonts w:ascii="Times New Roman" w:hAnsi="Times New Roman" w:cs="Times New Roman"/>
          </w:rPr>
          <w:fldChar w:fldCharType="end"/>
        </w:r>
        <w:r w:rsidR="00966DDD">
          <w:rPr>
            <w:rFonts w:ascii="Times New Roman" w:hAnsi="Times New Roman" w:cs="Times New Roman"/>
          </w:rPr>
          <w:t xml:space="preserve"> </w:t>
        </w:r>
        <w:r w:rsidRPr="00B65160">
          <w:rPr>
            <w:rFonts w:ascii="Times New Roman" w:hAnsi="Times New Roman" w:cs="Times New Roman"/>
          </w:rPr>
          <w:t xml:space="preserve">. </w:t>
        </w:r>
      </w:ins>
    </w:p>
    <w:p w14:paraId="102F1760" w14:textId="3CB47ADF" w:rsidR="00497605" w:rsidRDefault="00497605" w:rsidP="00A50DEC">
      <w:pPr>
        <w:spacing w:before="120" w:line="240" w:lineRule="auto"/>
        <w:rPr>
          <w:rFonts w:ascii="Times New Roman" w:hAnsi="Times New Roman" w:cs="Times New Roman"/>
        </w:rPr>
        <w:pPrChange w:id="354" w:author="Autor">
          <w:pPr>
            <w:numPr>
              <w:numId w:val="10"/>
            </w:numPr>
            <w:spacing w:before="120" w:line="240" w:lineRule="auto"/>
            <w:ind w:left="426" w:hanging="426"/>
          </w:pPr>
        </w:pPrChange>
      </w:pPr>
    </w:p>
    <w:p w14:paraId="72DAA0F7" w14:textId="77777777" w:rsidR="00497605" w:rsidRPr="00B65160" w:rsidRDefault="00497605" w:rsidP="0008384F">
      <w:pPr>
        <w:spacing w:before="120" w:line="240" w:lineRule="auto"/>
        <w:rPr>
          <w:rFonts w:ascii="Times New Roman" w:hAnsi="Times New Roman" w:cs="Times New Roman"/>
        </w:rPr>
      </w:pPr>
    </w:p>
    <w:p w14:paraId="318C2A58" w14:textId="3B65FE8A" w:rsidR="001C5DA2" w:rsidRPr="00FF0994" w:rsidRDefault="00BD32D2" w:rsidP="0006073B">
      <w:pPr>
        <w:pStyle w:val="Nadpis2"/>
        <w:numPr>
          <w:ilvl w:val="0"/>
          <w:numId w:val="0"/>
        </w:numPr>
        <w:rPr>
          <w:color w:val="365F91" w:themeColor="accent1" w:themeShade="BF"/>
        </w:rPr>
      </w:pPr>
      <w:bookmarkStart w:id="355" w:name="_Toc511292805"/>
      <w:bookmarkStart w:id="356" w:name="_Toc484441638"/>
      <w:r>
        <w:rPr>
          <w:color w:val="365F91" w:themeColor="accent1" w:themeShade="BF"/>
        </w:rPr>
        <w:t>5</w:t>
      </w:r>
      <w:r w:rsidR="00FF0994">
        <w:rPr>
          <w:color w:val="365F91" w:themeColor="accent1" w:themeShade="BF"/>
        </w:rPr>
        <w:t xml:space="preserve"> </w:t>
      </w:r>
      <w:r w:rsidR="006C053C">
        <w:rPr>
          <w:color w:val="365F91" w:themeColor="accent1" w:themeShade="BF"/>
        </w:rPr>
        <w:t>Zodpovednosti</w:t>
      </w:r>
      <w:bookmarkEnd w:id="355"/>
      <w:bookmarkEnd w:id="356"/>
      <w:r w:rsidR="006C053C">
        <w:rPr>
          <w:color w:val="365F91" w:themeColor="accent1" w:themeShade="BF"/>
        </w:rPr>
        <w:t xml:space="preserve"> </w:t>
      </w:r>
    </w:p>
    <w:p w14:paraId="52C4957A" w14:textId="158AD541" w:rsidR="006B1304" w:rsidRPr="00BE011A" w:rsidRDefault="00EF30EC">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 xml:space="preserve">ÚV SR ako gestor AK EŠIF zodpovedá za spracovanie Informácie o stave AK EŠIF v súlade so štruktúrou definovanou v kapitole </w:t>
      </w:r>
      <w:r w:rsidR="00347D2A">
        <w:rPr>
          <w:rFonts w:ascii="Times New Roman" w:hAnsi="Times New Roman" w:cs="Times New Roman"/>
        </w:rPr>
        <w:t>4</w:t>
      </w:r>
      <w:r>
        <w:rPr>
          <w:rFonts w:ascii="Times New Roman" w:hAnsi="Times New Roman" w:cs="Times New Roman"/>
        </w:rPr>
        <w:t>, bod</w:t>
      </w:r>
      <w:r w:rsidR="00B65160">
        <w:rPr>
          <w:rFonts w:ascii="Times New Roman" w:hAnsi="Times New Roman" w:cs="Times New Roman"/>
        </w:rPr>
        <w:t>u</w:t>
      </w:r>
      <w:r>
        <w:rPr>
          <w:rFonts w:ascii="Times New Roman" w:hAnsi="Times New Roman" w:cs="Times New Roman"/>
        </w:rPr>
        <w:t xml:space="preserve"> 2 </w:t>
      </w:r>
      <w:ins w:id="357" w:author="Autor">
        <w:r w:rsidR="00834C89">
          <w:rPr>
            <w:rFonts w:ascii="Times New Roman" w:hAnsi="Times New Roman" w:cs="Times New Roman"/>
          </w:rPr>
          <w:t xml:space="preserve">tohto </w:t>
        </w:r>
      </w:ins>
      <w:r>
        <w:rPr>
          <w:rFonts w:ascii="Times New Roman" w:hAnsi="Times New Roman" w:cs="Times New Roman"/>
        </w:rPr>
        <w:t>metodického pokynu.</w:t>
      </w:r>
    </w:p>
    <w:p w14:paraId="76D66658" w14:textId="6267BF88" w:rsidR="00417EB0" w:rsidRPr="00417EB0" w:rsidRDefault="00417EB0" w:rsidP="00417EB0">
      <w:pPr>
        <w:numPr>
          <w:ilvl w:val="0"/>
          <w:numId w:val="11"/>
        </w:numPr>
        <w:spacing w:before="120" w:line="240" w:lineRule="auto"/>
        <w:ind w:left="426" w:hanging="426"/>
        <w:rPr>
          <w:rFonts w:ascii="Times New Roman" w:hAnsi="Times New Roman" w:cs="Times New Roman"/>
        </w:rPr>
      </w:pPr>
      <w:r>
        <w:rPr>
          <w:rFonts w:ascii="Times New Roman" w:hAnsi="Times New Roman" w:cs="Times New Roman"/>
        </w:rPr>
        <w:t>ÚV SR pri príprave Informácie o stave AK EŠIF vychádza z kvantitatívnych a kvalitatívnych údajov. Hlavným</w:t>
      </w:r>
      <w:r w:rsidR="00D61C1D">
        <w:rPr>
          <w:rFonts w:ascii="Times New Roman" w:hAnsi="Times New Roman" w:cs="Times New Roman"/>
        </w:rPr>
        <w:t xml:space="preserve"> </w:t>
      </w:r>
      <w:r>
        <w:rPr>
          <w:rFonts w:ascii="Times New Roman" w:hAnsi="Times New Roman" w:cs="Times New Roman"/>
        </w:rPr>
        <w:t>zdroj</w:t>
      </w:r>
      <w:r w:rsidR="00D61C1D">
        <w:rPr>
          <w:rFonts w:ascii="Times New Roman" w:hAnsi="Times New Roman" w:cs="Times New Roman"/>
        </w:rPr>
        <w:t>om</w:t>
      </w:r>
      <w:r>
        <w:rPr>
          <w:rFonts w:ascii="Times New Roman" w:hAnsi="Times New Roman" w:cs="Times New Roman"/>
        </w:rPr>
        <w:t xml:space="preserve"> údajov sú </w:t>
      </w:r>
      <w:r w:rsidR="00433EC7">
        <w:rPr>
          <w:rFonts w:ascii="Times New Roman" w:hAnsi="Times New Roman" w:cs="Times New Roman"/>
        </w:rPr>
        <w:t>dáta subjektov</w:t>
      </w:r>
      <w:r>
        <w:rPr>
          <w:rFonts w:ascii="Times New Roman" w:hAnsi="Times New Roman" w:cs="Times New Roman"/>
        </w:rPr>
        <w:t xml:space="preserve"> zapojen</w:t>
      </w:r>
      <w:r w:rsidR="00433EC7">
        <w:rPr>
          <w:rFonts w:ascii="Times New Roman" w:hAnsi="Times New Roman" w:cs="Times New Roman"/>
        </w:rPr>
        <w:t>ých</w:t>
      </w:r>
      <w:r>
        <w:rPr>
          <w:rFonts w:ascii="Times New Roman" w:hAnsi="Times New Roman" w:cs="Times New Roman"/>
        </w:rPr>
        <w:t xml:space="preserve"> do riadenia, implementácie, kontroly a auditu EŠIF</w:t>
      </w:r>
      <w:r w:rsidR="00D61C1D">
        <w:rPr>
          <w:rFonts w:ascii="Times New Roman" w:hAnsi="Times New Roman" w:cs="Times New Roman"/>
        </w:rPr>
        <w:t xml:space="preserve"> </w:t>
      </w:r>
      <w:del w:id="358" w:author="Autor">
        <w:r w:rsidR="00D61C1D">
          <w:rPr>
            <w:rFonts w:ascii="Times New Roman" w:hAnsi="Times New Roman" w:cs="Times New Roman"/>
          </w:rPr>
          <w:delText>a</w:delText>
        </w:r>
        <w:r>
          <w:rPr>
            <w:rFonts w:ascii="Times New Roman" w:hAnsi="Times New Roman" w:cs="Times New Roman"/>
          </w:rPr>
          <w:delText xml:space="preserve"> portál</w:delText>
        </w:r>
      </w:del>
      <w:ins w:id="359" w:author="Autor">
        <w:r w:rsidR="0042789A">
          <w:rPr>
            <w:rFonts w:ascii="Times New Roman" w:hAnsi="Times New Roman" w:cs="Times New Roman"/>
          </w:rPr>
          <w:t>v</w:t>
        </w:r>
        <w:r w:rsidR="00DD0460">
          <w:rPr>
            <w:rFonts w:ascii="Times New Roman" w:hAnsi="Times New Roman" w:cs="Times New Roman"/>
          </w:rPr>
          <w:t> </w:t>
        </w:r>
        <w:r w:rsidR="00E07115">
          <w:rPr>
            <w:rFonts w:ascii="Times New Roman" w:hAnsi="Times New Roman" w:cs="Times New Roman"/>
          </w:rPr>
          <w:t>IS</w:t>
        </w:r>
      </w:ins>
      <w:r w:rsidR="00DD0460">
        <w:rPr>
          <w:rFonts w:ascii="Times New Roman" w:hAnsi="Times New Roman" w:cs="Times New Roman"/>
        </w:rPr>
        <w:t xml:space="preserve"> </w:t>
      </w:r>
      <w:r>
        <w:rPr>
          <w:rFonts w:ascii="Times New Roman" w:hAnsi="Times New Roman" w:cs="Times New Roman"/>
        </w:rPr>
        <w:t>CPV</w:t>
      </w:r>
      <w:r w:rsidR="00D61C1D">
        <w:rPr>
          <w:rFonts w:ascii="Times New Roman" w:hAnsi="Times New Roman" w:cs="Times New Roman"/>
        </w:rPr>
        <w:t xml:space="preserve">. </w:t>
      </w:r>
      <w:r w:rsidRPr="00417EB0">
        <w:rPr>
          <w:rFonts w:ascii="Times New Roman" w:hAnsi="Times New Roman" w:cs="Times New Roman"/>
        </w:rPr>
        <w:t xml:space="preserve">Pre účely </w:t>
      </w:r>
      <w:r>
        <w:rPr>
          <w:rFonts w:ascii="Times New Roman" w:hAnsi="Times New Roman" w:cs="Times New Roman"/>
        </w:rPr>
        <w:t>posúdenia</w:t>
      </w:r>
      <w:r w:rsidRPr="00417EB0">
        <w:rPr>
          <w:rFonts w:ascii="Times New Roman" w:hAnsi="Times New Roman" w:cs="Times New Roman"/>
        </w:rPr>
        <w:t xml:space="preserve"> vybraných </w:t>
      </w:r>
      <w:r w:rsidR="00C6295F" w:rsidRPr="00417EB0">
        <w:rPr>
          <w:rFonts w:ascii="Times New Roman" w:hAnsi="Times New Roman" w:cs="Times New Roman"/>
        </w:rPr>
        <w:t>čast</w:t>
      </w:r>
      <w:r w:rsidR="00C6295F">
        <w:rPr>
          <w:rFonts w:ascii="Times New Roman" w:hAnsi="Times New Roman" w:cs="Times New Roman"/>
        </w:rPr>
        <w:t>í</w:t>
      </w:r>
      <w:r w:rsidR="00C6295F" w:rsidRPr="00417EB0">
        <w:rPr>
          <w:rFonts w:ascii="Times New Roman" w:hAnsi="Times New Roman" w:cs="Times New Roman"/>
        </w:rPr>
        <w:t xml:space="preserve"> </w:t>
      </w:r>
      <w:r w:rsidRPr="00417EB0">
        <w:rPr>
          <w:rFonts w:ascii="Times New Roman" w:hAnsi="Times New Roman" w:cs="Times New Roman"/>
        </w:rPr>
        <w:t>systému riadenia ľudských zdrojov</w:t>
      </w:r>
      <w:ins w:id="360" w:author="Autor">
        <w:r w:rsidR="00754837">
          <w:rPr>
            <w:rFonts w:ascii="Times New Roman" w:hAnsi="Times New Roman" w:cs="Times New Roman"/>
          </w:rPr>
          <w:t>,</w:t>
        </w:r>
      </w:ins>
      <w:r w:rsidRPr="00417EB0">
        <w:rPr>
          <w:rFonts w:ascii="Times New Roman" w:hAnsi="Times New Roman" w:cs="Times New Roman"/>
        </w:rPr>
        <w:t xml:space="preserve"> zapojených do EŠIF</w:t>
      </w:r>
      <w:ins w:id="361" w:author="Autor">
        <w:r w:rsidR="00754837">
          <w:rPr>
            <w:rFonts w:ascii="Times New Roman" w:hAnsi="Times New Roman" w:cs="Times New Roman"/>
          </w:rPr>
          <w:t>,</w:t>
        </w:r>
      </w:ins>
      <w:r w:rsidRPr="00417EB0">
        <w:rPr>
          <w:rFonts w:ascii="Times New Roman" w:hAnsi="Times New Roman" w:cs="Times New Roman"/>
        </w:rPr>
        <w:t xml:space="preserve"> môže ÚV SR iniciovať </w:t>
      </w:r>
      <w:r w:rsidR="00D61C1D">
        <w:rPr>
          <w:rFonts w:ascii="Times New Roman" w:hAnsi="Times New Roman" w:cs="Times New Roman"/>
        </w:rPr>
        <w:t>špecifický</w:t>
      </w:r>
      <w:r>
        <w:rPr>
          <w:rFonts w:ascii="Times New Roman" w:hAnsi="Times New Roman" w:cs="Times New Roman"/>
        </w:rPr>
        <w:t xml:space="preserve"> zber primárnych údajov a ich spracovanie</w:t>
      </w:r>
      <w:r w:rsidRPr="00417EB0">
        <w:rPr>
          <w:rFonts w:ascii="Times New Roman" w:hAnsi="Times New Roman" w:cs="Times New Roman"/>
        </w:rPr>
        <w:t xml:space="preserve">. </w:t>
      </w:r>
    </w:p>
    <w:p w14:paraId="694954AD" w14:textId="1C532EF9" w:rsidR="00D61C1D" w:rsidRDefault="00684558" w:rsidP="00FF0994">
      <w:pPr>
        <w:numPr>
          <w:ilvl w:val="0"/>
          <w:numId w:val="11"/>
        </w:numPr>
        <w:spacing w:before="120" w:line="240" w:lineRule="auto"/>
        <w:ind w:left="426" w:hanging="426"/>
        <w:rPr>
          <w:rFonts w:ascii="Times New Roman" w:hAnsi="Times New Roman" w:cs="Times New Roman"/>
        </w:rPr>
      </w:pPr>
      <w:r w:rsidRPr="00B97081">
        <w:rPr>
          <w:rFonts w:ascii="Times New Roman" w:hAnsi="Times New Roman" w:cs="Times New Roman"/>
        </w:rPr>
        <w:t>ÚOŠS</w:t>
      </w:r>
      <w:del w:id="362" w:author="Autor">
        <w:r w:rsidR="006A5C0B" w:rsidRPr="00B97081">
          <w:rPr>
            <w:rStyle w:val="Odkaznapoznmkupodiarou"/>
            <w:rFonts w:ascii="Times New Roman" w:hAnsi="Times New Roman" w:cs="Times New Roman"/>
          </w:rPr>
          <w:footnoteReference w:id="4"/>
        </w:r>
        <w:r w:rsidR="00D61C1D" w:rsidRPr="00B97081">
          <w:rPr>
            <w:rFonts w:ascii="Times New Roman" w:hAnsi="Times New Roman" w:cs="Times New Roman"/>
          </w:rPr>
          <w:delText xml:space="preserve"> predkladá</w:delText>
        </w:r>
      </w:del>
      <w:ins w:id="365" w:author="Autor">
        <w:r w:rsidR="00DA17F8">
          <w:rPr>
            <w:rFonts w:ascii="Times New Roman" w:hAnsi="Times New Roman" w:cs="Times New Roman"/>
          </w:rPr>
          <w:t xml:space="preserve"> </w:t>
        </w:r>
        <w:r w:rsidR="00D61C1D" w:rsidRPr="00B97081">
          <w:rPr>
            <w:rFonts w:ascii="Times New Roman" w:hAnsi="Times New Roman" w:cs="Times New Roman"/>
          </w:rPr>
          <w:t>predklad</w:t>
        </w:r>
        <w:r w:rsidR="00754837">
          <w:rPr>
            <w:rFonts w:ascii="Times New Roman" w:hAnsi="Times New Roman" w:cs="Times New Roman"/>
          </w:rPr>
          <w:t>ajú</w:t>
        </w:r>
        <w:r w:rsidR="00D61C1D" w:rsidRPr="00B97081">
          <w:rPr>
            <w:rFonts w:ascii="Times New Roman" w:hAnsi="Times New Roman" w:cs="Times New Roman"/>
          </w:rPr>
          <w:t xml:space="preserve"> </w:t>
        </w:r>
        <w:r w:rsidR="00FB5D57">
          <w:rPr>
            <w:rFonts w:ascii="Times New Roman" w:hAnsi="Times New Roman" w:cs="Times New Roman"/>
          </w:rPr>
          <w:t>elektronicky</w:t>
        </w:r>
      </w:ins>
      <w:r w:rsidR="00FB5D57">
        <w:rPr>
          <w:rFonts w:ascii="Times New Roman" w:hAnsi="Times New Roman" w:cs="Times New Roman"/>
        </w:rPr>
        <w:t xml:space="preserve"> </w:t>
      </w:r>
      <w:r w:rsidR="00D61C1D" w:rsidRPr="00B97081">
        <w:rPr>
          <w:rFonts w:ascii="Times New Roman" w:hAnsi="Times New Roman" w:cs="Times New Roman"/>
        </w:rPr>
        <w:t xml:space="preserve">ÚV SR údaje o stave administratívnych kapacít </w:t>
      </w:r>
      <w:ins w:id="366" w:author="Autor">
        <w:r w:rsidR="00754837">
          <w:rPr>
            <w:rFonts w:ascii="Times New Roman" w:hAnsi="Times New Roman" w:cs="Times New Roman"/>
          </w:rPr>
          <w:t xml:space="preserve">EŠIF  </w:t>
        </w:r>
      </w:ins>
      <w:r w:rsidR="001C4F40" w:rsidRPr="00B97081">
        <w:rPr>
          <w:rFonts w:ascii="Times New Roman" w:hAnsi="Times New Roman" w:cs="Times New Roman"/>
        </w:rPr>
        <w:t>aj za ostatné subjekty</w:t>
      </w:r>
      <w:ins w:id="367" w:author="Autor">
        <w:r w:rsidR="00754837">
          <w:rPr>
            <w:rFonts w:ascii="Times New Roman" w:hAnsi="Times New Roman" w:cs="Times New Roman"/>
          </w:rPr>
          <w:t>,</w:t>
        </w:r>
        <w:r w:rsidR="00C45E73">
          <w:rPr>
            <w:rStyle w:val="Odkaznapoznmkupodiarou"/>
            <w:rFonts w:ascii="Times New Roman" w:hAnsi="Times New Roman" w:cs="Times New Roman"/>
          </w:rPr>
          <w:footnoteReference w:id="5"/>
        </w:r>
      </w:ins>
      <w:r w:rsidR="001C4F40" w:rsidRPr="00B97081">
        <w:rPr>
          <w:rFonts w:ascii="Times New Roman" w:hAnsi="Times New Roman" w:cs="Times New Roman"/>
        </w:rPr>
        <w:t xml:space="preserve"> spadajúce do jeho rozpočtovej kapitoly</w:t>
      </w:r>
      <w:ins w:id="370" w:author="Autor">
        <w:r w:rsidR="00754837">
          <w:rPr>
            <w:rFonts w:ascii="Times New Roman" w:hAnsi="Times New Roman" w:cs="Times New Roman"/>
          </w:rPr>
          <w:t>,</w:t>
        </w:r>
      </w:ins>
      <w:r w:rsidR="001C4F40" w:rsidRPr="00B97081">
        <w:rPr>
          <w:rFonts w:ascii="Times New Roman" w:hAnsi="Times New Roman" w:cs="Times New Roman"/>
        </w:rPr>
        <w:t xml:space="preserve"> zapojené do riadenia, implementácie, kontroly a auditu EŠIF </w:t>
      </w:r>
      <w:r w:rsidR="00D61C1D" w:rsidRPr="00B97081">
        <w:rPr>
          <w:rFonts w:ascii="Times New Roman" w:hAnsi="Times New Roman" w:cs="Times New Roman"/>
        </w:rPr>
        <w:t>v zmysle Systému riadenia EŠIF</w:t>
      </w:r>
      <w:del w:id="371" w:author="Autor">
        <w:r w:rsidR="00D61C1D" w:rsidRPr="00B97081">
          <w:rPr>
            <w:rFonts w:ascii="Times New Roman" w:hAnsi="Times New Roman" w:cs="Times New Roman"/>
          </w:rPr>
          <w:delText xml:space="preserve"> </w:delText>
        </w:r>
        <w:r w:rsidR="006A5C0B" w:rsidRPr="00B97081">
          <w:rPr>
            <w:rFonts w:ascii="Times New Roman" w:hAnsi="Times New Roman" w:cs="Times New Roman"/>
          </w:rPr>
          <w:delText>na PO 2014</w:delText>
        </w:r>
        <w:r w:rsidR="00F21E8F" w:rsidRPr="00B97081">
          <w:rPr>
            <w:rFonts w:ascii="Times New Roman" w:hAnsi="Times New Roman" w:cs="Times New Roman"/>
          </w:rPr>
          <w:delText xml:space="preserve"> </w:delText>
        </w:r>
        <w:r w:rsidR="00C45BE3" w:rsidRPr="00B97081">
          <w:rPr>
            <w:rFonts w:ascii="Times New Roman" w:hAnsi="Times New Roman" w:cs="Times New Roman"/>
          </w:rPr>
          <w:delText>–</w:delText>
        </w:r>
        <w:r w:rsidR="00F21E8F" w:rsidRPr="00B97081">
          <w:rPr>
            <w:rFonts w:ascii="Times New Roman" w:hAnsi="Times New Roman" w:cs="Times New Roman"/>
          </w:rPr>
          <w:delText xml:space="preserve"> </w:delText>
        </w:r>
        <w:r w:rsidR="006A5C0B" w:rsidRPr="00B97081">
          <w:rPr>
            <w:rFonts w:ascii="Times New Roman" w:hAnsi="Times New Roman" w:cs="Times New Roman"/>
          </w:rPr>
          <w:delText>2020</w:delText>
        </w:r>
      </w:del>
      <w:r w:rsidR="007530B7" w:rsidRPr="00B97081">
        <w:rPr>
          <w:rFonts w:ascii="Times New Roman" w:hAnsi="Times New Roman" w:cs="Times New Roman"/>
        </w:rPr>
        <w:t>, Systému riadenia Programu rozvoja</w:t>
      </w:r>
      <w:r w:rsidR="007530B7" w:rsidRPr="007530B7">
        <w:rPr>
          <w:rFonts w:ascii="Times New Roman" w:hAnsi="Times New Roman" w:cs="Times New Roman"/>
        </w:rPr>
        <w:t xml:space="preserve"> vidieka SR 2014 </w:t>
      </w:r>
      <w:r w:rsidR="007530B7">
        <w:rPr>
          <w:rFonts w:ascii="Times New Roman" w:hAnsi="Times New Roman" w:cs="Times New Roman"/>
        </w:rPr>
        <w:t>–</w:t>
      </w:r>
      <w:r w:rsidR="007530B7" w:rsidRPr="007530B7">
        <w:rPr>
          <w:rFonts w:ascii="Times New Roman" w:hAnsi="Times New Roman" w:cs="Times New Roman"/>
        </w:rPr>
        <w:t xml:space="preserve"> 2020</w:t>
      </w:r>
      <w:r w:rsidR="007530B7">
        <w:rPr>
          <w:rFonts w:ascii="Times New Roman" w:hAnsi="Times New Roman" w:cs="Times New Roman"/>
        </w:rPr>
        <w:t xml:space="preserve"> a </w:t>
      </w:r>
      <w:r w:rsidR="00D61C1D">
        <w:rPr>
          <w:rFonts w:ascii="Times New Roman" w:hAnsi="Times New Roman" w:cs="Times New Roman"/>
        </w:rPr>
        <w:t xml:space="preserve">Systému finančného riadenia ŠF, KF a ENRF na </w:t>
      </w:r>
      <w:del w:id="372" w:author="Autor">
        <w:r w:rsidR="00D61C1D">
          <w:rPr>
            <w:rFonts w:ascii="Times New Roman" w:hAnsi="Times New Roman" w:cs="Times New Roman"/>
          </w:rPr>
          <w:delText>PO</w:delText>
        </w:r>
      </w:del>
      <w:ins w:id="373" w:author="Autor">
        <w:r w:rsidR="00834C89">
          <w:rPr>
            <w:rFonts w:ascii="Times New Roman" w:hAnsi="Times New Roman" w:cs="Times New Roman"/>
          </w:rPr>
          <w:t>programové obdobie</w:t>
        </w:r>
      </w:ins>
      <w:r w:rsidR="00834C89">
        <w:rPr>
          <w:rFonts w:ascii="Times New Roman" w:hAnsi="Times New Roman" w:cs="Times New Roman"/>
        </w:rPr>
        <w:t xml:space="preserve"> </w:t>
      </w:r>
      <w:r w:rsidR="00D61C1D">
        <w:rPr>
          <w:rFonts w:ascii="Times New Roman" w:hAnsi="Times New Roman" w:cs="Times New Roman"/>
        </w:rPr>
        <w:t>2014</w:t>
      </w:r>
      <w:r w:rsidR="00F21E8F">
        <w:rPr>
          <w:rFonts w:ascii="Times New Roman" w:hAnsi="Times New Roman" w:cs="Times New Roman"/>
        </w:rPr>
        <w:t xml:space="preserve"> </w:t>
      </w:r>
      <w:r w:rsidR="00D61C1D">
        <w:rPr>
          <w:rFonts w:ascii="Times New Roman" w:hAnsi="Times New Roman" w:cs="Times New Roman"/>
        </w:rPr>
        <w:t>-</w:t>
      </w:r>
      <w:r w:rsidR="00F21E8F">
        <w:rPr>
          <w:rFonts w:ascii="Times New Roman" w:hAnsi="Times New Roman" w:cs="Times New Roman"/>
        </w:rPr>
        <w:t xml:space="preserve"> </w:t>
      </w:r>
      <w:r w:rsidR="00D61C1D">
        <w:rPr>
          <w:rFonts w:ascii="Times New Roman" w:hAnsi="Times New Roman" w:cs="Times New Roman"/>
        </w:rPr>
        <w:t>2020</w:t>
      </w:r>
      <w:r w:rsidR="006A5C0B">
        <w:rPr>
          <w:rFonts w:ascii="Times New Roman" w:hAnsi="Times New Roman" w:cs="Times New Roman"/>
        </w:rPr>
        <w:t xml:space="preserve"> najneskôr do </w:t>
      </w:r>
      <w:r w:rsidR="00C53543" w:rsidRPr="002A2650">
        <w:rPr>
          <w:rFonts w:ascii="Times New Roman" w:hAnsi="Times New Roman" w:cs="Times New Roman"/>
        </w:rPr>
        <w:t>3</w:t>
      </w:r>
      <w:r w:rsidR="00E06D9A">
        <w:rPr>
          <w:rFonts w:ascii="Times New Roman" w:hAnsi="Times New Roman" w:cs="Times New Roman"/>
        </w:rPr>
        <w:t>1</w:t>
      </w:r>
      <w:r w:rsidR="006A5C0B" w:rsidRPr="002A2650">
        <w:rPr>
          <w:rFonts w:ascii="Times New Roman" w:hAnsi="Times New Roman" w:cs="Times New Roman"/>
        </w:rPr>
        <w:t>.</w:t>
      </w:r>
      <w:r w:rsidR="00F21E8F">
        <w:rPr>
          <w:rFonts w:ascii="Times New Roman" w:hAnsi="Times New Roman" w:cs="Times New Roman"/>
        </w:rPr>
        <w:t xml:space="preserve"> </w:t>
      </w:r>
      <w:r w:rsidR="006A5C0B" w:rsidRPr="002A2650">
        <w:rPr>
          <w:rFonts w:ascii="Times New Roman" w:hAnsi="Times New Roman" w:cs="Times New Roman"/>
        </w:rPr>
        <w:t>0</w:t>
      </w:r>
      <w:r w:rsidR="00E06D9A">
        <w:rPr>
          <w:rFonts w:ascii="Times New Roman" w:hAnsi="Times New Roman" w:cs="Times New Roman"/>
        </w:rPr>
        <w:t>3</w:t>
      </w:r>
      <w:r w:rsidR="006A5C0B" w:rsidRPr="002A2650">
        <w:rPr>
          <w:rFonts w:ascii="Times New Roman" w:hAnsi="Times New Roman" w:cs="Times New Roman"/>
        </w:rPr>
        <w:t>.</w:t>
      </w:r>
      <w:r w:rsidR="00F21E8F">
        <w:rPr>
          <w:rFonts w:ascii="Times New Roman" w:hAnsi="Times New Roman" w:cs="Times New Roman"/>
        </w:rPr>
        <w:t xml:space="preserve"> </w:t>
      </w:r>
      <w:r w:rsidR="006A5C0B">
        <w:rPr>
          <w:rFonts w:ascii="Times New Roman" w:hAnsi="Times New Roman" w:cs="Times New Roman"/>
        </w:rPr>
        <w:t xml:space="preserve">roku </w:t>
      </w:r>
      <w:ins w:id="374" w:author="Autor">
        <w:r w:rsidR="00754837">
          <w:rPr>
            <w:rFonts w:ascii="Times New Roman" w:hAnsi="Times New Roman" w:cs="Times New Roman"/>
          </w:rPr>
          <w:t>„</w:t>
        </w:r>
      </w:ins>
      <w:r w:rsidR="006A5C0B">
        <w:rPr>
          <w:rFonts w:ascii="Times New Roman" w:hAnsi="Times New Roman" w:cs="Times New Roman"/>
        </w:rPr>
        <w:t>n+1</w:t>
      </w:r>
      <w:del w:id="375" w:author="Autor">
        <w:r w:rsidR="006A5C0B">
          <w:rPr>
            <w:rFonts w:ascii="Times New Roman" w:hAnsi="Times New Roman" w:cs="Times New Roman"/>
          </w:rPr>
          <w:delText>.</w:delText>
        </w:r>
      </w:del>
      <w:ins w:id="376" w:author="Autor">
        <w:r w:rsidR="00754837">
          <w:rPr>
            <w:rFonts w:ascii="Times New Roman" w:hAnsi="Times New Roman" w:cs="Times New Roman"/>
          </w:rPr>
          <w:t>“</w:t>
        </w:r>
        <w:r w:rsidR="006A5C0B">
          <w:rPr>
            <w:rFonts w:ascii="Times New Roman" w:hAnsi="Times New Roman" w:cs="Times New Roman"/>
          </w:rPr>
          <w:t>.</w:t>
        </w:r>
      </w:ins>
      <w:r w:rsidR="006A5C0B">
        <w:rPr>
          <w:rFonts w:ascii="Times New Roman" w:hAnsi="Times New Roman" w:cs="Times New Roman"/>
        </w:rPr>
        <w:t xml:space="preserve"> </w:t>
      </w:r>
      <w:r w:rsidR="00886C93">
        <w:rPr>
          <w:rFonts w:ascii="Times New Roman" w:hAnsi="Times New Roman" w:cs="Times New Roman"/>
        </w:rPr>
        <w:t>Údaje za rok 201</w:t>
      </w:r>
      <w:del w:id="377" w:author="Autor">
        <w:r w:rsidR="00886C93">
          <w:rPr>
            <w:rFonts w:ascii="Times New Roman" w:hAnsi="Times New Roman" w:cs="Times New Roman"/>
          </w:rPr>
          <w:delText>6</w:delText>
        </w:r>
      </w:del>
      <w:ins w:id="378" w:author="Autor">
        <w:r w:rsidR="001B1221">
          <w:rPr>
            <w:rFonts w:ascii="Times New Roman" w:hAnsi="Times New Roman" w:cs="Times New Roman"/>
          </w:rPr>
          <w:t>7</w:t>
        </w:r>
      </w:ins>
      <w:r w:rsidR="00886C93">
        <w:rPr>
          <w:rFonts w:ascii="Times New Roman" w:hAnsi="Times New Roman" w:cs="Times New Roman"/>
        </w:rPr>
        <w:t xml:space="preserve"> sú ÚOŠS povinné predložiť ÚV SR v termíne do </w:t>
      </w:r>
      <w:del w:id="379" w:author="Autor">
        <w:r w:rsidR="00886C93">
          <w:rPr>
            <w:rFonts w:ascii="Times New Roman" w:hAnsi="Times New Roman" w:cs="Times New Roman"/>
          </w:rPr>
          <w:delText>30. 06. 2017</w:delText>
        </w:r>
      </w:del>
      <w:ins w:id="380" w:author="Autor">
        <w:r w:rsidR="00886C93">
          <w:rPr>
            <w:rFonts w:ascii="Times New Roman" w:hAnsi="Times New Roman" w:cs="Times New Roman"/>
          </w:rPr>
          <w:t>3</w:t>
        </w:r>
        <w:r w:rsidR="00704F18">
          <w:rPr>
            <w:rFonts w:ascii="Times New Roman" w:hAnsi="Times New Roman" w:cs="Times New Roman"/>
          </w:rPr>
          <w:t>1</w:t>
        </w:r>
        <w:r w:rsidR="00886C93">
          <w:rPr>
            <w:rFonts w:ascii="Times New Roman" w:hAnsi="Times New Roman" w:cs="Times New Roman"/>
          </w:rPr>
          <w:t>. 0</w:t>
        </w:r>
        <w:r w:rsidR="00704F18">
          <w:rPr>
            <w:rFonts w:ascii="Times New Roman" w:hAnsi="Times New Roman" w:cs="Times New Roman"/>
          </w:rPr>
          <w:t>5</w:t>
        </w:r>
        <w:r w:rsidR="00886C93">
          <w:rPr>
            <w:rFonts w:ascii="Times New Roman" w:hAnsi="Times New Roman" w:cs="Times New Roman"/>
          </w:rPr>
          <w:t>. 201</w:t>
        </w:r>
        <w:r w:rsidR="001B1221">
          <w:rPr>
            <w:rFonts w:ascii="Times New Roman" w:hAnsi="Times New Roman" w:cs="Times New Roman"/>
          </w:rPr>
          <w:t>8</w:t>
        </w:r>
      </w:ins>
      <w:r w:rsidR="00886C93">
        <w:rPr>
          <w:rFonts w:ascii="Times New Roman" w:hAnsi="Times New Roman" w:cs="Times New Roman"/>
        </w:rPr>
        <w:t>.</w:t>
      </w:r>
    </w:p>
    <w:p w14:paraId="283AED4E" w14:textId="48624257" w:rsidR="007F179E" w:rsidRPr="004738CD" w:rsidRDefault="007F179E" w:rsidP="00DE7F21">
      <w:pPr>
        <w:numPr>
          <w:ilvl w:val="0"/>
          <w:numId w:val="11"/>
        </w:numPr>
        <w:spacing w:before="120" w:line="240" w:lineRule="auto"/>
        <w:ind w:left="426" w:hanging="426"/>
        <w:rPr>
          <w:rFonts w:ascii="Times New Roman" w:hAnsi="Times New Roman" w:cs="Times New Roman"/>
        </w:rPr>
      </w:pPr>
      <w:del w:id="381" w:author="Autor">
        <w:r w:rsidRPr="004738CD">
          <w:rPr>
            <w:rFonts w:ascii="Times New Roman" w:hAnsi="Times New Roman" w:cs="Times New Roman"/>
          </w:rPr>
          <w:delText>Subjekty</w:delText>
        </w:r>
      </w:del>
      <w:ins w:id="382" w:author="Autor">
        <w:r w:rsidR="002A2E98">
          <w:rPr>
            <w:rFonts w:ascii="Times New Roman" w:hAnsi="Times New Roman" w:cs="Times New Roman"/>
          </w:rPr>
          <w:t>Za s</w:t>
        </w:r>
        <w:r w:rsidRPr="004738CD">
          <w:rPr>
            <w:rFonts w:ascii="Times New Roman" w:hAnsi="Times New Roman" w:cs="Times New Roman"/>
          </w:rPr>
          <w:t>ubjekty</w:t>
        </w:r>
      </w:ins>
      <w:r w:rsidRPr="004738CD">
        <w:rPr>
          <w:rFonts w:ascii="Times New Roman" w:hAnsi="Times New Roman" w:cs="Times New Roman"/>
        </w:rPr>
        <w:t xml:space="preserve"> územnej samosprávy</w:t>
      </w:r>
      <w:ins w:id="383" w:author="Autor">
        <w:r w:rsidR="00FB5D57">
          <w:rPr>
            <w:rFonts w:ascii="Times New Roman" w:hAnsi="Times New Roman" w:cs="Times New Roman"/>
          </w:rPr>
          <w:t>,</w:t>
        </w:r>
      </w:ins>
      <w:r w:rsidRPr="004738CD">
        <w:rPr>
          <w:rFonts w:ascii="Times New Roman" w:hAnsi="Times New Roman" w:cs="Times New Roman"/>
        </w:rPr>
        <w:t xml:space="preserve"> vykonávajúce funkciu SO pre IROP</w:t>
      </w:r>
      <w:ins w:id="384" w:author="Autor">
        <w:r w:rsidR="0008384F">
          <w:rPr>
            <w:rFonts w:ascii="Times New Roman" w:hAnsi="Times New Roman" w:cs="Times New Roman"/>
          </w:rPr>
          <w:t>,</w:t>
        </w:r>
      </w:ins>
      <w:r w:rsidRPr="004738CD">
        <w:rPr>
          <w:rFonts w:ascii="Times New Roman" w:hAnsi="Times New Roman" w:cs="Times New Roman"/>
        </w:rPr>
        <w:t xml:space="preserve"> predklad</w:t>
      </w:r>
      <w:del w:id="385" w:author="Autor">
        <w:r w:rsidRPr="004738CD">
          <w:rPr>
            <w:rFonts w:ascii="Times New Roman" w:hAnsi="Times New Roman" w:cs="Times New Roman"/>
          </w:rPr>
          <w:delText>ajú</w:delText>
        </w:r>
      </w:del>
      <w:ins w:id="386" w:author="Autor">
        <w:r w:rsidR="002A2E98">
          <w:rPr>
            <w:rFonts w:ascii="Times New Roman" w:hAnsi="Times New Roman" w:cs="Times New Roman"/>
          </w:rPr>
          <w:t>á</w:t>
        </w:r>
      </w:ins>
      <w:r w:rsidRPr="004738CD">
        <w:rPr>
          <w:rFonts w:ascii="Times New Roman" w:hAnsi="Times New Roman" w:cs="Times New Roman"/>
        </w:rPr>
        <w:t xml:space="preserve"> požadované údaje RO pre IROP</w:t>
      </w:r>
      <w:r w:rsidR="002A2E98">
        <w:rPr>
          <w:rFonts w:ascii="Times New Roman" w:hAnsi="Times New Roman" w:cs="Times New Roman"/>
        </w:rPr>
        <w:t>.</w:t>
      </w:r>
      <w:del w:id="387" w:author="Autor">
        <w:r w:rsidRPr="004738CD">
          <w:rPr>
            <w:rFonts w:ascii="Times New Roman" w:hAnsi="Times New Roman" w:cs="Times New Roman"/>
          </w:rPr>
          <w:delText xml:space="preserve"> </w:delText>
        </w:r>
        <w:r w:rsidR="004738CD" w:rsidRPr="004738CD">
          <w:rPr>
            <w:rFonts w:ascii="Times New Roman" w:hAnsi="Times New Roman" w:cs="Times New Roman"/>
          </w:rPr>
          <w:delText xml:space="preserve">ÚOŠS predkladá údaje o stave AK EŠIF aj za subjekty spadajúce do jeho rozpočtovej kapitoly, ktoré </w:delText>
        </w:r>
        <w:r w:rsidR="00E41327">
          <w:rPr>
            <w:rFonts w:ascii="Times New Roman" w:hAnsi="Times New Roman" w:cs="Times New Roman"/>
          </w:rPr>
          <w:delText>sa podieľajú na implementácii</w:delText>
        </w:r>
        <w:r w:rsidR="004738CD" w:rsidRPr="004738CD">
          <w:rPr>
            <w:rFonts w:ascii="Times New Roman" w:hAnsi="Times New Roman" w:cs="Times New Roman"/>
          </w:rPr>
          <w:delText xml:space="preserve"> v rámci EŠIF</w:delText>
        </w:r>
        <w:r w:rsidR="00E41327">
          <w:rPr>
            <w:rFonts w:ascii="Times New Roman" w:hAnsi="Times New Roman" w:cs="Times New Roman"/>
          </w:rPr>
          <w:delText>.</w:delText>
        </w:r>
      </w:del>
    </w:p>
    <w:p w14:paraId="490A4E7D" w14:textId="087BD579" w:rsidR="00571419" w:rsidRDefault="006A5C0B" w:rsidP="00525338">
      <w:pPr>
        <w:numPr>
          <w:ilvl w:val="0"/>
          <w:numId w:val="11"/>
        </w:numPr>
        <w:spacing w:before="120" w:line="240" w:lineRule="auto"/>
        <w:ind w:left="426" w:hanging="426"/>
        <w:rPr>
          <w:rFonts w:ascii="Times New Roman" w:hAnsi="Times New Roman" w:cs="Times New Roman"/>
        </w:rPr>
      </w:pPr>
      <w:r w:rsidRPr="00DF7ED0">
        <w:rPr>
          <w:rFonts w:ascii="Times New Roman" w:hAnsi="Times New Roman" w:cs="Times New Roman"/>
        </w:rPr>
        <w:t xml:space="preserve">Minimálny rozsah </w:t>
      </w:r>
      <w:r w:rsidR="007F179E" w:rsidRPr="00DF7ED0">
        <w:rPr>
          <w:rFonts w:ascii="Times New Roman" w:hAnsi="Times New Roman" w:cs="Times New Roman"/>
        </w:rPr>
        <w:t>požadovaných</w:t>
      </w:r>
      <w:r w:rsidRPr="00DF7ED0">
        <w:rPr>
          <w:rFonts w:ascii="Times New Roman" w:hAnsi="Times New Roman" w:cs="Times New Roman"/>
        </w:rPr>
        <w:t xml:space="preserve"> údajov o AK EŠIF</w:t>
      </w:r>
      <w:r w:rsidR="007F179E" w:rsidRPr="00DF7ED0">
        <w:rPr>
          <w:rFonts w:ascii="Times New Roman" w:hAnsi="Times New Roman" w:cs="Times New Roman"/>
        </w:rPr>
        <w:t xml:space="preserve"> za príslušný rok</w:t>
      </w:r>
      <w:r w:rsidR="001B1221">
        <w:rPr>
          <w:rFonts w:ascii="Times New Roman" w:hAnsi="Times New Roman" w:cs="Times New Roman"/>
        </w:rPr>
        <w:t xml:space="preserve"> </w:t>
      </w:r>
      <w:ins w:id="388" w:author="Autor">
        <w:r w:rsidR="001B1221">
          <w:rPr>
            <w:rFonts w:ascii="Times New Roman" w:hAnsi="Times New Roman" w:cs="Times New Roman"/>
          </w:rPr>
          <w:t xml:space="preserve">pre </w:t>
        </w:r>
        <w:r w:rsidR="001B1221" w:rsidRPr="00A94334">
          <w:rPr>
            <w:rFonts w:ascii="Times New Roman" w:hAnsi="Times New Roman" w:cs="Times New Roman"/>
          </w:rPr>
          <w:t>ÚOŠS</w:t>
        </w:r>
        <w:r w:rsidRPr="00DF7ED0">
          <w:rPr>
            <w:rFonts w:ascii="Times New Roman" w:hAnsi="Times New Roman" w:cs="Times New Roman"/>
          </w:rPr>
          <w:t xml:space="preserve"> </w:t>
        </w:r>
      </w:ins>
      <w:r w:rsidRPr="00DF7ED0">
        <w:rPr>
          <w:rFonts w:ascii="Times New Roman" w:hAnsi="Times New Roman" w:cs="Times New Roman"/>
        </w:rPr>
        <w:t>je určený v </w:t>
      </w:r>
      <w:del w:id="389" w:author="Autor">
        <w:r w:rsidRPr="00DF7ED0">
          <w:rPr>
            <w:rFonts w:ascii="Times New Roman" w:hAnsi="Times New Roman" w:cs="Times New Roman"/>
          </w:rPr>
          <w:delText xml:space="preserve">prílohe </w:delText>
        </w:r>
        <w:r w:rsidR="00291CE0">
          <w:rPr>
            <w:rFonts w:ascii="Times New Roman" w:hAnsi="Times New Roman" w:cs="Times New Roman"/>
          </w:rPr>
          <w:delText xml:space="preserve">č. </w:delText>
        </w:r>
        <w:r w:rsidR="007F179E" w:rsidRPr="00A94334">
          <w:rPr>
            <w:rFonts w:ascii="Times New Roman" w:hAnsi="Times New Roman" w:cs="Times New Roman"/>
          </w:rPr>
          <w:delText>1</w:delText>
        </w:r>
        <w:r w:rsidR="00F961CE">
          <w:rPr>
            <w:rFonts w:ascii="Times New Roman" w:hAnsi="Times New Roman" w:cs="Times New Roman"/>
          </w:rPr>
          <w:delText xml:space="preserve"> </w:delText>
        </w:r>
        <w:r w:rsidR="007F179E" w:rsidRPr="00A94334">
          <w:rPr>
            <w:rFonts w:ascii="Times New Roman" w:hAnsi="Times New Roman" w:cs="Times New Roman"/>
          </w:rPr>
          <w:delText>-</w:delText>
        </w:r>
        <w:r w:rsidR="00F961CE">
          <w:rPr>
            <w:rFonts w:ascii="Times New Roman" w:hAnsi="Times New Roman" w:cs="Times New Roman"/>
          </w:rPr>
          <w:delText xml:space="preserve"> </w:delText>
        </w:r>
        <w:r w:rsidR="007F179E" w:rsidRPr="00A94334">
          <w:rPr>
            <w:rFonts w:ascii="Times New Roman" w:hAnsi="Times New Roman" w:cs="Times New Roman"/>
          </w:rPr>
          <w:delText>5</w:delText>
        </w:r>
        <w:r w:rsidRPr="00A94334">
          <w:rPr>
            <w:rFonts w:ascii="Times New Roman" w:hAnsi="Times New Roman" w:cs="Times New Roman"/>
          </w:rPr>
          <w:delText xml:space="preserve">. </w:delText>
        </w:r>
        <w:r w:rsidR="0019695D" w:rsidRPr="00A94334">
          <w:rPr>
            <w:rFonts w:ascii="Times New Roman" w:hAnsi="Times New Roman" w:cs="Times New Roman"/>
          </w:rPr>
          <w:delText>ÚOŠS</w:delText>
        </w:r>
      </w:del>
      <w:ins w:id="390" w:author="Autor">
        <w:r w:rsidR="001B1221">
          <w:rPr>
            <w:rFonts w:ascii="Times New Roman" w:hAnsi="Times New Roman" w:cs="Times New Roman"/>
          </w:rPr>
          <w:t>IS CPV v sekcii „Evidencia údajov</w:t>
        </w:r>
      </w:ins>
      <w:r w:rsidR="001B1221">
        <w:rPr>
          <w:rFonts w:ascii="Times New Roman" w:hAnsi="Times New Roman" w:cs="Times New Roman"/>
        </w:rPr>
        <w:t xml:space="preserve"> a </w:t>
      </w:r>
      <w:del w:id="391" w:author="Autor">
        <w:r w:rsidR="00E67941" w:rsidRPr="00A94334">
          <w:rPr>
            <w:rFonts w:ascii="Times New Roman" w:hAnsi="Times New Roman" w:cs="Times New Roman"/>
          </w:rPr>
          <w:delText xml:space="preserve">orgány </w:delText>
        </w:r>
        <w:r w:rsidR="0019695D" w:rsidRPr="00A94334">
          <w:rPr>
            <w:rFonts w:ascii="Times New Roman" w:hAnsi="Times New Roman" w:cs="Times New Roman"/>
          </w:rPr>
          <w:delText>územnej samosprávy uvedené v </w:delText>
        </w:r>
        <w:r w:rsidR="007C2406">
          <w:rPr>
            <w:rFonts w:ascii="Times New Roman" w:hAnsi="Times New Roman" w:cs="Times New Roman"/>
          </w:rPr>
          <w:delText>bodoch</w:delText>
        </w:r>
        <w:r w:rsidR="00834FC3">
          <w:rPr>
            <w:rFonts w:ascii="Times New Roman" w:hAnsi="Times New Roman" w:cs="Times New Roman"/>
          </w:rPr>
          <w:delText xml:space="preserve"> </w:delText>
        </w:r>
        <w:r w:rsidR="0019695D" w:rsidRPr="00A94334">
          <w:rPr>
            <w:rFonts w:ascii="Times New Roman" w:hAnsi="Times New Roman" w:cs="Times New Roman"/>
          </w:rPr>
          <w:delText>3</w:delText>
        </w:r>
        <w:r w:rsidR="00F961CE">
          <w:rPr>
            <w:rFonts w:ascii="Times New Roman" w:hAnsi="Times New Roman" w:cs="Times New Roman"/>
          </w:rPr>
          <w:delText xml:space="preserve"> </w:delText>
        </w:r>
        <w:r w:rsidR="0019695D" w:rsidRPr="00A94334">
          <w:rPr>
            <w:rFonts w:ascii="Times New Roman" w:hAnsi="Times New Roman" w:cs="Times New Roman"/>
          </w:rPr>
          <w:delText>-</w:delText>
        </w:r>
        <w:r w:rsidR="00F961CE">
          <w:rPr>
            <w:rFonts w:ascii="Times New Roman" w:hAnsi="Times New Roman" w:cs="Times New Roman"/>
          </w:rPr>
          <w:delText xml:space="preserve"> </w:delText>
        </w:r>
        <w:r w:rsidR="007C2406">
          <w:rPr>
            <w:rFonts w:ascii="Times New Roman" w:hAnsi="Times New Roman" w:cs="Times New Roman"/>
          </w:rPr>
          <w:delText>4</w:delText>
        </w:r>
        <w:r w:rsidR="0019695D" w:rsidRPr="00A94334">
          <w:rPr>
            <w:rFonts w:ascii="Times New Roman" w:hAnsi="Times New Roman" w:cs="Times New Roman"/>
          </w:rPr>
          <w:delText xml:space="preserve"> predkladajú</w:delText>
        </w:r>
      </w:del>
      <w:ins w:id="392" w:author="Autor">
        <w:r w:rsidR="001B1221">
          <w:rPr>
            <w:rFonts w:ascii="Times New Roman" w:hAnsi="Times New Roman" w:cs="Times New Roman"/>
          </w:rPr>
          <w:t>reporty“, podsekcia „</w:t>
        </w:r>
        <w:r w:rsidR="001B1221" w:rsidRPr="001B1221">
          <w:rPr>
            <w:rFonts w:ascii="Times New Roman" w:hAnsi="Times New Roman" w:cs="Times New Roman"/>
          </w:rPr>
          <w:t>Evidencia údajov k metodickému pokynu</w:t>
        </w:r>
      </w:ins>
      <w:r w:rsidR="001B1221" w:rsidRPr="001B1221">
        <w:rPr>
          <w:rFonts w:ascii="Times New Roman" w:hAnsi="Times New Roman" w:cs="Times New Roman"/>
        </w:rPr>
        <w:t xml:space="preserve"> ÚV SR </w:t>
      </w:r>
      <w:del w:id="393" w:author="Autor">
        <w:r w:rsidR="0019695D" w:rsidRPr="00A94334">
          <w:rPr>
            <w:rFonts w:ascii="Times New Roman" w:hAnsi="Times New Roman" w:cs="Times New Roman"/>
          </w:rPr>
          <w:delText>kvantitatívne údaje spolu s písomným posúdením vývoja stavu AK EŠIF v sledovanom roku (n).</w:delText>
        </w:r>
      </w:del>
      <w:ins w:id="394" w:author="Autor">
        <w:r w:rsidR="001B1221" w:rsidRPr="001B1221">
          <w:rPr>
            <w:rFonts w:ascii="Times New Roman" w:hAnsi="Times New Roman" w:cs="Times New Roman"/>
          </w:rPr>
          <w:t>č.</w:t>
        </w:r>
        <w:r w:rsidR="00E07115">
          <w:rPr>
            <w:rFonts w:ascii="Times New Roman" w:hAnsi="Times New Roman" w:cs="Times New Roman"/>
          </w:rPr>
          <w:t xml:space="preserve"> </w:t>
        </w:r>
        <w:r w:rsidR="001B1221" w:rsidRPr="001B1221">
          <w:rPr>
            <w:rFonts w:ascii="Times New Roman" w:hAnsi="Times New Roman" w:cs="Times New Roman"/>
          </w:rPr>
          <w:t>21</w:t>
        </w:r>
        <w:r w:rsidR="001B1221">
          <w:rPr>
            <w:rFonts w:ascii="Times New Roman" w:hAnsi="Times New Roman" w:cs="Times New Roman"/>
          </w:rPr>
          <w:t>“</w:t>
        </w:r>
        <w:r w:rsidR="00853242">
          <w:rPr>
            <w:rFonts w:ascii="Times New Roman" w:hAnsi="Times New Roman" w:cs="Times New Roman"/>
          </w:rPr>
          <w:t>.</w:t>
        </w:r>
      </w:ins>
      <w:r w:rsidR="00A770CD">
        <w:rPr>
          <w:rStyle w:val="Odkaznapoznmkupodiarou"/>
          <w:rFonts w:ascii="Times New Roman" w:hAnsi="Times New Roman" w:cs="Times New Roman"/>
        </w:rPr>
        <w:footnoteReference w:id="6"/>
      </w:r>
    </w:p>
    <w:p w14:paraId="548CD181" w14:textId="0B611B5E" w:rsidR="00A770CD" w:rsidRDefault="00A770CD" w:rsidP="00571419">
      <w:pPr>
        <w:numPr>
          <w:ilvl w:val="0"/>
          <w:numId w:val="11"/>
        </w:numPr>
        <w:spacing w:before="120" w:line="240" w:lineRule="auto"/>
        <w:ind w:left="426" w:hanging="426"/>
        <w:rPr>
          <w:ins w:id="400" w:author="Autor"/>
          <w:rFonts w:ascii="Times New Roman" w:hAnsi="Times New Roman" w:cs="Times New Roman"/>
        </w:rPr>
      </w:pPr>
      <w:r>
        <w:rPr>
          <w:rFonts w:ascii="Times New Roman" w:hAnsi="Times New Roman" w:cs="Times New Roman"/>
        </w:rPr>
        <w:t xml:space="preserve">Údaje v zmysle </w:t>
      </w:r>
      <w:del w:id="401" w:author="Autor">
        <w:r w:rsidR="00834FC3">
          <w:rPr>
            <w:rFonts w:ascii="Times New Roman" w:hAnsi="Times New Roman" w:cs="Times New Roman"/>
          </w:rPr>
          <w:delText xml:space="preserve">príloh </w:delText>
        </w:r>
        <w:r>
          <w:rPr>
            <w:rFonts w:ascii="Times New Roman" w:hAnsi="Times New Roman" w:cs="Times New Roman"/>
          </w:rPr>
          <w:delText>1</w:delText>
        </w:r>
      </w:del>
      <w:ins w:id="402" w:author="Autor">
        <w:r w:rsidR="00F43AC8">
          <w:rPr>
            <w:rFonts w:ascii="Times New Roman" w:hAnsi="Times New Roman" w:cs="Times New Roman"/>
          </w:rPr>
          <w:t>bodov 2</w:t>
        </w:r>
      </w:ins>
      <w:r w:rsidR="00F43AC8">
        <w:rPr>
          <w:rFonts w:ascii="Times New Roman" w:hAnsi="Times New Roman" w:cs="Times New Roman"/>
        </w:rPr>
        <w:t xml:space="preserve"> - 5</w:t>
      </w:r>
      <w:del w:id="403" w:author="Autor">
        <w:r>
          <w:rPr>
            <w:rFonts w:ascii="Times New Roman" w:hAnsi="Times New Roman" w:cs="Times New Roman"/>
          </w:rPr>
          <w:delText xml:space="preserve"> sa</w:delText>
        </w:r>
      </w:del>
      <w:r>
        <w:rPr>
          <w:rFonts w:ascii="Times New Roman" w:hAnsi="Times New Roman" w:cs="Times New Roman"/>
        </w:rPr>
        <w:t xml:space="preserve"> zasielajú</w:t>
      </w:r>
      <w:ins w:id="404" w:author="Autor">
        <w:r w:rsidR="00F43AC8">
          <w:rPr>
            <w:rFonts w:ascii="Times New Roman" w:hAnsi="Times New Roman" w:cs="Times New Roman"/>
          </w:rPr>
          <w:t xml:space="preserve"> oprávnené osoby</w:t>
        </w:r>
        <w:r>
          <w:rPr>
            <w:rFonts w:ascii="Times New Roman" w:hAnsi="Times New Roman" w:cs="Times New Roman"/>
          </w:rPr>
          <w:t xml:space="preserve"> </w:t>
        </w:r>
        <w:r w:rsidR="00FB5D57">
          <w:rPr>
            <w:rFonts w:ascii="Times New Roman" w:hAnsi="Times New Roman" w:cs="Times New Roman"/>
          </w:rPr>
          <w:t xml:space="preserve">výlučne </w:t>
        </w:r>
        <w:r w:rsidR="00F43AC8">
          <w:rPr>
            <w:rFonts w:ascii="Times New Roman" w:hAnsi="Times New Roman" w:cs="Times New Roman"/>
          </w:rPr>
          <w:t>prostredníctvom IS CPV</w:t>
        </w:r>
        <w:r w:rsidR="00F43AC8">
          <w:rPr>
            <w:rStyle w:val="Odkaznapoznmkupodiarou"/>
            <w:rFonts w:ascii="Times New Roman" w:hAnsi="Times New Roman" w:cs="Times New Roman"/>
          </w:rPr>
          <w:footnoteReference w:id="7"/>
        </w:r>
        <w:r w:rsidR="00F43AC8">
          <w:rPr>
            <w:rFonts w:ascii="Times New Roman" w:hAnsi="Times New Roman" w:cs="Times New Roman"/>
          </w:rPr>
          <w:t>.</w:t>
        </w:r>
      </w:ins>
    </w:p>
    <w:p w14:paraId="01232E42" w14:textId="4841C6C0" w:rsidR="00CB1583" w:rsidRDefault="00CB1583" w:rsidP="00581202">
      <w:pPr>
        <w:numPr>
          <w:ilvl w:val="0"/>
          <w:numId w:val="11"/>
        </w:numPr>
        <w:spacing w:before="120" w:line="240" w:lineRule="auto"/>
        <w:ind w:left="426" w:hanging="426"/>
        <w:rPr>
          <w:rFonts w:ascii="Times New Roman" w:hAnsi="Times New Roman" w:cs="Times New Roman"/>
        </w:rPr>
      </w:pPr>
      <w:ins w:id="407" w:author="Autor">
        <w:r>
          <w:rPr>
            <w:rFonts w:ascii="Times New Roman" w:hAnsi="Times New Roman" w:cs="Times New Roman"/>
          </w:rPr>
          <w:t>Žiadosť o pridelenie role „</w:t>
        </w:r>
        <w:r w:rsidRPr="00CB1583">
          <w:rPr>
            <w:rFonts w:ascii="Times New Roman" w:hAnsi="Times New Roman" w:cs="Times New Roman"/>
          </w:rPr>
          <w:t>Správca evidencie údajov k metodickému pokynu</w:t>
        </w:r>
        <w:r w:rsidR="00F139FE">
          <w:rPr>
            <w:rStyle w:val="Odkaznapoznmkupodiarou"/>
            <w:rFonts w:ascii="Times New Roman" w:hAnsi="Times New Roman" w:cs="Times New Roman"/>
          </w:rPr>
          <w:footnoteReference w:id="8"/>
        </w:r>
        <w:r>
          <w:rPr>
            <w:rFonts w:ascii="Times New Roman" w:hAnsi="Times New Roman" w:cs="Times New Roman"/>
          </w:rPr>
          <w:t>“ a prístupu do IS CPV sa zasiela</w:t>
        </w:r>
      </w:ins>
      <w:r>
        <w:rPr>
          <w:rFonts w:ascii="Times New Roman" w:hAnsi="Times New Roman" w:cs="Times New Roman"/>
        </w:rPr>
        <w:t xml:space="preserve"> elektronicky e-mailom na adresu </w:t>
      </w:r>
      <w:hyperlink r:id="rId16" w:history="1">
        <w:r w:rsidRPr="0009173D">
          <w:rPr>
            <w:rStyle w:val="Hypertextovprepojenie"/>
            <w:rFonts w:ascii="Times New Roman" w:hAnsi="Times New Roman" w:cs="Times New Roman"/>
          </w:rPr>
          <w:t>vzdelavanieakesif@vlada.gov.sk</w:t>
        </w:r>
      </w:hyperlink>
      <w:r w:rsidRPr="00A50DEC">
        <w:rPr>
          <w:rFonts w:ascii="Times New Roman" w:hAnsi="Times New Roman"/>
          <w:rPrChange w:id="410" w:author="Autor">
            <w:rPr>
              <w:rStyle w:val="Hypertextovprepojenie"/>
              <w:rFonts w:ascii="Times New Roman" w:hAnsi="Times New Roman"/>
            </w:rPr>
          </w:rPrChange>
        </w:rPr>
        <w:t>.</w:t>
      </w:r>
      <w:r>
        <w:rPr>
          <w:rFonts w:ascii="Times New Roman" w:hAnsi="Times New Roman" w:cs="Times New Roman"/>
        </w:rPr>
        <w:t xml:space="preserve"> </w:t>
      </w:r>
      <w:ins w:id="411" w:author="Autor">
        <w:r>
          <w:rPr>
            <w:rFonts w:ascii="Times New Roman" w:hAnsi="Times New Roman" w:cs="Times New Roman"/>
          </w:rPr>
          <w:t>Žiadosť obsahuje údaje o osobe minimálne v rozsahu meno, priezvisko a e-mailová adresa.</w:t>
        </w:r>
      </w:ins>
    </w:p>
    <w:p w14:paraId="27639FE5" w14:textId="77777777" w:rsidR="009A29B0" w:rsidRDefault="009A29B0" w:rsidP="002A2650">
      <w:pPr>
        <w:spacing w:before="120" w:line="240" w:lineRule="auto"/>
        <w:ind w:left="426"/>
        <w:rPr>
          <w:del w:id="412" w:author="Autor"/>
          <w:rFonts w:ascii="Times New Roman" w:hAnsi="Times New Roman" w:cs="Times New Roman"/>
        </w:rPr>
      </w:pPr>
      <w:bookmarkStart w:id="413" w:name="_Toc511292806"/>
    </w:p>
    <w:p w14:paraId="33F9D741" w14:textId="77777777" w:rsidR="009A4796" w:rsidRDefault="009A4796" w:rsidP="008648EC">
      <w:pPr>
        <w:rPr>
          <w:del w:id="414" w:author="Autor"/>
          <w:rFonts w:ascii="Times New Roman" w:hAnsi="Times New Roman" w:cs="Times New Roman"/>
        </w:rPr>
      </w:pPr>
      <w:del w:id="415" w:author="Autor">
        <w:r>
          <w:rPr>
            <w:rFonts w:ascii="Times New Roman" w:hAnsi="Times New Roman" w:cs="Times New Roman"/>
          </w:rPr>
          <w:br w:type="page"/>
        </w:r>
      </w:del>
    </w:p>
    <w:p w14:paraId="3EF93F68" w14:textId="3A5B0337" w:rsidR="00610840" w:rsidRPr="00FF0994" w:rsidRDefault="00FF0994" w:rsidP="0006073B">
      <w:pPr>
        <w:pStyle w:val="Nadpis2"/>
        <w:numPr>
          <w:ilvl w:val="0"/>
          <w:numId w:val="0"/>
        </w:numPr>
        <w:rPr>
          <w:color w:val="365F91" w:themeColor="accent1" w:themeShade="BF"/>
        </w:rPr>
      </w:pPr>
      <w:bookmarkStart w:id="416" w:name="_Toc484441639"/>
      <w:r>
        <w:rPr>
          <w:color w:val="365F91" w:themeColor="accent1" w:themeShade="BF"/>
        </w:rPr>
        <w:t xml:space="preserve">6 </w:t>
      </w:r>
      <w:r w:rsidR="006C053C">
        <w:rPr>
          <w:color w:val="365F91" w:themeColor="accent1" w:themeShade="BF"/>
        </w:rPr>
        <w:t>Popis hlavných údajov</w:t>
      </w:r>
      <w:bookmarkEnd w:id="413"/>
      <w:bookmarkEnd w:id="416"/>
      <w:r w:rsidR="006C053C">
        <w:rPr>
          <w:color w:val="365F91" w:themeColor="accent1" w:themeShade="BF"/>
        </w:rPr>
        <w:t xml:space="preserve"> </w:t>
      </w:r>
    </w:p>
    <w:p w14:paraId="0EBD8A92" w14:textId="76269A64" w:rsidR="00C248D8" w:rsidRDefault="007D07B4" w:rsidP="00D30E3E">
      <w:pPr>
        <w:numPr>
          <w:ilvl w:val="0"/>
          <w:numId w:val="13"/>
        </w:numPr>
        <w:spacing w:before="120" w:line="240" w:lineRule="auto"/>
        <w:ind w:left="426" w:hanging="426"/>
        <w:rPr>
          <w:rFonts w:ascii="Times New Roman" w:hAnsi="Times New Roman" w:cs="Times New Roman"/>
        </w:rPr>
      </w:pPr>
      <w:ins w:id="417" w:author="Autor">
        <w:r>
          <w:rPr>
            <w:rFonts w:ascii="Times New Roman" w:hAnsi="Times New Roman" w:cs="Times New Roman"/>
          </w:rPr>
          <w:t>Tabuľka „</w:t>
        </w:r>
      </w:ins>
      <w:r w:rsidR="00ED7E84">
        <w:rPr>
          <w:rFonts w:ascii="Times New Roman" w:hAnsi="Times New Roman" w:cs="Times New Roman"/>
        </w:rPr>
        <w:t>Administratívne kapacity EŠIF</w:t>
      </w:r>
      <w:del w:id="418" w:author="Autor">
        <w:r w:rsidR="00ED7E84">
          <w:rPr>
            <w:rFonts w:ascii="Times New Roman" w:hAnsi="Times New Roman" w:cs="Times New Roman"/>
          </w:rPr>
          <w:delText xml:space="preserve"> (</w:delText>
        </w:r>
        <w:r w:rsidR="00D12E54">
          <w:rPr>
            <w:rFonts w:ascii="Times New Roman" w:hAnsi="Times New Roman" w:cs="Times New Roman"/>
          </w:rPr>
          <w:delText xml:space="preserve">príloha </w:delText>
        </w:r>
        <w:r w:rsidR="00865E9D">
          <w:rPr>
            <w:rFonts w:ascii="Times New Roman" w:hAnsi="Times New Roman" w:cs="Times New Roman"/>
          </w:rPr>
          <w:delText xml:space="preserve">č. </w:delText>
        </w:r>
        <w:r w:rsidR="00ED7E84">
          <w:rPr>
            <w:rFonts w:ascii="Times New Roman" w:hAnsi="Times New Roman" w:cs="Times New Roman"/>
          </w:rPr>
          <w:delText>1) –</w:delText>
        </w:r>
      </w:del>
      <w:ins w:id="419" w:author="Autor">
        <w:r>
          <w:rPr>
            <w:rFonts w:ascii="Times New Roman" w:hAnsi="Times New Roman" w:cs="Times New Roman"/>
          </w:rPr>
          <w:t>“</w:t>
        </w:r>
        <w:r w:rsidR="00ED7E84">
          <w:rPr>
            <w:rFonts w:ascii="Times New Roman" w:hAnsi="Times New Roman" w:cs="Times New Roman"/>
          </w:rPr>
          <w:t>–</w:t>
        </w:r>
      </w:ins>
      <w:r w:rsidR="00ED7E84">
        <w:rPr>
          <w:rFonts w:ascii="Times New Roman" w:hAnsi="Times New Roman" w:cs="Times New Roman"/>
        </w:rPr>
        <w:t xml:space="preserve"> účelom je poskytnúť relevantné údaje o stave AK </w:t>
      </w:r>
      <w:r w:rsidR="007E237A">
        <w:rPr>
          <w:rFonts w:ascii="Times New Roman" w:hAnsi="Times New Roman" w:cs="Times New Roman"/>
        </w:rPr>
        <w:t xml:space="preserve">EŠIF </w:t>
      </w:r>
      <w:r w:rsidR="00ED7E84">
        <w:rPr>
          <w:rFonts w:ascii="Times New Roman" w:hAnsi="Times New Roman" w:cs="Times New Roman"/>
        </w:rPr>
        <w:t>na úrovni inštitúci</w:t>
      </w:r>
      <w:r w:rsidR="00244773">
        <w:rPr>
          <w:rFonts w:ascii="Times New Roman" w:hAnsi="Times New Roman" w:cs="Times New Roman"/>
        </w:rPr>
        <w:t>í</w:t>
      </w:r>
      <w:r w:rsidR="00ED7E84">
        <w:rPr>
          <w:rFonts w:ascii="Times New Roman" w:hAnsi="Times New Roman" w:cs="Times New Roman"/>
        </w:rPr>
        <w:t xml:space="preserve"> a subjektov </w:t>
      </w:r>
      <w:r w:rsidR="00244773">
        <w:rPr>
          <w:rFonts w:ascii="Times New Roman" w:hAnsi="Times New Roman" w:cs="Times New Roman"/>
        </w:rPr>
        <w:t>zodpovedných</w:t>
      </w:r>
      <w:r w:rsidR="00075C48">
        <w:rPr>
          <w:rFonts w:ascii="Times New Roman" w:hAnsi="Times New Roman" w:cs="Times New Roman"/>
        </w:rPr>
        <w:t xml:space="preserve"> za </w:t>
      </w:r>
      <w:r w:rsidR="00244773">
        <w:rPr>
          <w:rFonts w:ascii="Times New Roman" w:hAnsi="Times New Roman" w:cs="Times New Roman"/>
        </w:rPr>
        <w:t>riadenie, implementáciu, kontrolu a audit</w:t>
      </w:r>
      <w:r w:rsidR="00244773" w:rsidRPr="00244773">
        <w:rPr>
          <w:rFonts w:ascii="Times New Roman" w:hAnsi="Times New Roman" w:cs="Times New Roman"/>
        </w:rPr>
        <w:t xml:space="preserve"> EŠIF</w:t>
      </w:r>
      <w:r w:rsidR="00ED7E84">
        <w:rPr>
          <w:rFonts w:ascii="Times New Roman" w:hAnsi="Times New Roman" w:cs="Times New Roman"/>
        </w:rPr>
        <w:t xml:space="preserve">. </w:t>
      </w:r>
      <w:del w:id="420" w:author="Autor">
        <w:r w:rsidR="00ED7E84">
          <w:rPr>
            <w:rFonts w:ascii="Times New Roman" w:hAnsi="Times New Roman" w:cs="Times New Roman"/>
          </w:rPr>
          <w:delText>Hlavné údaje sa týkajú priemerného evidenčného počtu AK EŠIF</w:delText>
        </w:r>
        <w:r w:rsidR="009C5DFE">
          <w:rPr>
            <w:rFonts w:ascii="Times New Roman" w:hAnsi="Times New Roman" w:cs="Times New Roman"/>
          </w:rPr>
          <w:delText xml:space="preserve">, </w:delText>
        </w:r>
        <w:r w:rsidR="00ED7E84">
          <w:rPr>
            <w:rFonts w:ascii="Times New Roman" w:hAnsi="Times New Roman" w:cs="Times New Roman"/>
          </w:rPr>
          <w:delText>priemernej obsadenosti vytvorených miest AK EŠIF</w:delText>
        </w:r>
        <w:r w:rsidR="00ED7E84" w:rsidRPr="00ED7E84">
          <w:rPr>
            <w:rFonts w:ascii="Times New Roman" w:hAnsi="Times New Roman" w:cs="Times New Roman"/>
          </w:rPr>
          <w:delText xml:space="preserve"> </w:delText>
        </w:r>
        <w:r w:rsidR="00ED7E84">
          <w:rPr>
            <w:rFonts w:ascii="Times New Roman" w:hAnsi="Times New Roman" w:cs="Times New Roman"/>
          </w:rPr>
          <w:delText>v sledovanom roku a plánovaného počtu vytvorených miest AK EŠIF.</w:delText>
        </w:r>
      </w:del>
      <w:ins w:id="421" w:author="Autor">
        <w:r>
          <w:rPr>
            <w:rFonts w:ascii="Times New Roman" w:hAnsi="Times New Roman" w:cs="Times New Roman"/>
          </w:rPr>
          <w:t>Ú</w:t>
        </w:r>
        <w:r w:rsidR="00ED7E84">
          <w:rPr>
            <w:rFonts w:ascii="Times New Roman" w:hAnsi="Times New Roman" w:cs="Times New Roman"/>
          </w:rPr>
          <w:t xml:space="preserve">daje sa týkajú </w:t>
        </w:r>
        <w:r w:rsidR="00EB4B1B">
          <w:rPr>
            <w:rFonts w:ascii="Times New Roman" w:hAnsi="Times New Roman" w:cs="Times New Roman"/>
          </w:rPr>
          <w:t xml:space="preserve">celkového </w:t>
        </w:r>
        <w:r>
          <w:rPr>
            <w:rFonts w:ascii="Times New Roman" w:hAnsi="Times New Roman" w:cs="Times New Roman"/>
          </w:rPr>
          <w:t>poč</w:t>
        </w:r>
        <w:r w:rsidRPr="007D07B4">
          <w:rPr>
            <w:rFonts w:ascii="Times New Roman" w:hAnsi="Times New Roman" w:cs="Times New Roman"/>
          </w:rPr>
          <w:t>t</w:t>
        </w:r>
        <w:r>
          <w:rPr>
            <w:rFonts w:ascii="Times New Roman" w:hAnsi="Times New Roman" w:cs="Times New Roman"/>
          </w:rPr>
          <w:t xml:space="preserve">u schválených miest AK EŠIF </w:t>
        </w:r>
        <w:r w:rsidR="00EB4B1B">
          <w:rPr>
            <w:rFonts w:ascii="Times New Roman" w:hAnsi="Times New Roman" w:cs="Times New Roman"/>
          </w:rPr>
          <w:t>v zmysle uznesenia</w:t>
        </w:r>
        <w:r w:rsidR="00EB4B1B" w:rsidRPr="00141BC1">
          <w:rPr>
            <w:rFonts w:ascii="Times New Roman" w:hAnsi="Times New Roman" w:cs="Times New Roman"/>
          </w:rPr>
          <w:t xml:space="preserve"> vlády SR č. 181/2017 k Analýze stavu a určeniu počtu administratívnych kapacít pre európske štrukturálne a investičné fondy v programovom období 2014 - 2020</w:t>
        </w:r>
        <w:r w:rsidR="00EB4B1B">
          <w:rPr>
            <w:rFonts w:ascii="Times New Roman" w:hAnsi="Times New Roman" w:cs="Times New Roman"/>
          </w:rPr>
          <w:t xml:space="preserve"> </w:t>
        </w:r>
        <w:r>
          <w:rPr>
            <w:rFonts w:ascii="Times New Roman" w:hAnsi="Times New Roman" w:cs="Times New Roman"/>
          </w:rPr>
          <w:t>(</w:t>
        </w:r>
        <w:r w:rsidRPr="007D07B4">
          <w:rPr>
            <w:rFonts w:ascii="Times New Roman" w:hAnsi="Times New Roman" w:cs="Times New Roman"/>
          </w:rPr>
          <w:t>automaticky vyplnený údaj za subjekt</w:t>
        </w:r>
        <w:r>
          <w:rPr>
            <w:rFonts w:ascii="Times New Roman" w:hAnsi="Times New Roman" w:cs="Times New Roman"/>
          </w:rPr>
          <w:t>); počtu</w:t>
        </w:r>
        <w:r w:rsidRPr="007D07B4">
          <w:rPr>
            <w:rFonts w:ascii="Times New Roman" w:hAnsi="Times New Roman" w:cs="Times New Roman"/>
          </w:rPr>
          <w:t xml:space="preserve"> vytvorených miest AK EŠIF k 31.12.</w:t>
        </w:r>
        <w:r w:rsidR="00EB4B1B">
          <w:rPr>
            <w:rFonts w:ascii="Times New Roman" w:hAnsi="Times New Roman" w:cs="Times New Roman"/>
          </w:rPr>
          <w:t xml:space="preserve"> </w:t>
        </w:r>
        <w:r w:rsidRPr="007D07B4">
          <w:rPr>
            <w:rFonts w:ascii="Times New Roman" w:hAnsi="Times New Roman" w:cs="Times New Roman"/>
          </w:rPr>
          <w:t xml:space="preserve">roku </w:t>
        </w:r>
        <w:r w:rsidR="00834C89">
          <w:rPr>
            <w:rFonts w:ascii="Times New Roman" w:hAnsi="Times New Roman" w:cs="Times New Roman"/>
          </w:rPr>
          <w:t>„</w:t>
        </w:r>
        <w:r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 počtu</w:t>
        </w:r>
        <w:r w:rsidRPr="007D07B4">
          <w:rPr>
            <w:rFonts w:ascii="Times New Roman" w:hAnsi="Times New Roman" w:cs="Times New Roman"/>
          </w:rPr>
          <w:t xml:space="preserve"> obsadených miest AK EŠIF </w:t>
        </w:r>
        <w:r w:rsidR="00B03445" w:rsidRPr="007D07B4">
          <w:rPr>
            <w:rFonts w:ascii="Times New Roman" w:hAnsi="Times New Roman" w:cs="Times New Roman"/>
          </w:rPr>
          <w:t>k 31.12.</w:t>
        </w:r>
        <w:r w:rsidR="00EB4B1B">
          <w:rPr>
            <w:rFonts w:ascii="Times New Roman" w:hAnsi="Times New Roman" w:cs="Times New Roman"/>
          </w:rPr>
          <w:t xml:space="preserve"> </w:t>
        </w:r>
        <w:r w:rsidR="00B03445" w:rsidRPr="007D07B4">
          <w:rPr>
            <w:rFonts w:ascii="Times New Roman" w:hAnsi="Times New Roman" w:cs="Times New Roman"/>
          </w:rPr>
          <w:t xml:space="preserve">roku </w:t>
        </w:r>
        <w:r w:rsidR="00B03445">
          <w:rPr>
            <w:rFonts w:ascii="Times New Roman" w:hAnsi="Times New Roman" w:cs="Times New Roman"/>
          </w:rPr>
          <w:t>„</w:t>
        </w:r>
        <w:r w:rsidR="00B03445" w:rsidRPr="007D07B4">
          <w:rPr>
            <w:rFonts w:ascii="Times New Roman" w:hAnsi="Times New Roman" w:cs="Times New Roman"/>
          </w:rPr>
          <w:t>n</w:t>
        </w:r>
        <w:r w:rsidR="00B03445">
          <w:rPr>
            <w:rFonts w:ascii="Times New Roman" w:hAnsi="Times New Roman" w:cs="Times New Roman"/>
          </w:rPr>
          <w:t>“</w:t>
        </w:r>
        <w:r>
          <w:rPr>
            <w:rFonts w:ascii="Times New Roman" w:hAnsi="Times New Roman" w:cs="Times New Roman"/>
          </w:rPr>
          <w:t xml:space="preserve"> a priemerného evidenčného počtu</w:t>
        </w:r>
        <w:r w:rsidRPr="007D07B4">
          <w:rPr>
            <w:rFonts w:ascii="Times New Roman" w:hAnsi="Times New Roman" w:cs="Times New Roman"/>
          </w:rPr>
          <w:t xml:space="preserve"> AK EŠIF</w:t>
        </w:r>
        <w:r w:rsidR="00EB4B1B">
          <w:rPr>
            <w:rFonts w:ascii="Times New Roman" w:hAnsi="Times New Roman" w:cs="Times New Roman"/>
          </w:rPr>
          <w:t xml:space="preserve">, </w:t>
        </w:r>
        <w:r w:rsidRPr="007D07B4">
          <w:rPr>
            <w:rFonts w:ascii="Times New Roman" w:hAnsi="Times New Roman" w:cs="Times New Roman"/>
          </w:rPr>
          <w:t>prepočítan</w:t>
        </w:r>
        <w:r w:rsidR="00EB4B1B">
          <w:rPr>
            <w:rFonts w:ascii="Times New Roman" w:hAnsi="Times New Roman" w:cs="Times New Roman"/>
          </w:rPr>
          <w:t>ého</w:t>
        </w:r>
        <w:r w:rsidRPr="007D07B4">
          <w:rPr>
            <w:rFonts w:ascii="Times New Roman" w:hAnsi="Times New Roman" w:cs="Times New Roman"/>
          </w:rPr>
          <w:t xml:space="preserve"> na plný pracovný úväzok za rok </w:t>
        </w:r>
        <w:r w:rsidR="00834C89">
          <w:rPr>
            <w:rFonts w:ascii="Times New Roman" w:hAnsi="Times New Roman" w:cs="Times New Roman"/>
          </w:rPr>
          <w:t>„</w:t>
        </w:r>
        <w:r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w:t>
        </w:r>
        <w:r w:rsidRPr="007D07B4" w:rsidDel="007D07B4">
          <w:rPr>
            <w:rFonts w:ascii="Times New Roman" w:hAnsi="Times New Roman" w:cs="Times New Roman"/>
          </w:rPr>
          <w:t xml:space="preserve"> </w:t>
        </w:r>
      </w:ins>
      <w:r w:rsidR="00ED7E84">
        <w:rPr>
          <w:rFonts w:ascii="Times New Roman" w:hAnsi="Times New Roman" w:cs="Times New Roman"/>
        </w:rPr>
        <w:t xml:space="preserve"> </w:t>
      </w:r>
    </w:p>
    <w:p w14:paraId="2F651ED8" w14:textId="44251B0E" w:rsidR="005B7E55" w:rsidRPr="00F17FC4" w:rsidRDefault="00F17FC4" w:rsidP="00D30E3E">
      <w:pPr>
        <w:numPr>
          <w:ilvl w:val="0"/>
          <w:numId w:val="13"/>
        </w:numPr>
        <w:spacing w:before="120" w:line="240" w:lineRule="auto"/>
        <w:ind w:left="426" w:hanging="426"/>
        <w:rPr>
          <w:rFonts w:ascii="Times New Roman" w:hAnsi="Times New Roman" w:cs="Times New Roman"/>
        </w:rPr>
      </w:pPr>
      <w:ins w:id="422" w:author="Autor">
        <w:r>
          <w:rPr>
            <w:rFonts w:ascii="Times New Roman" w:hAnsi="Times New Roman" w:cs="Times New Roman"/>
          </w:rPr>
          <w:t>Tabuľka „</w:t>
        </w:r>
      </w:ins>
      <w:r w:rsidR="00ED7E84">
        <w:rPr>
          <w:rFonts w:ascii="Times New Roman" w:hAnsi="Times New Roman" w:cs="Times New Roman"/>
        </w:rPr>
        <w:t xml:space="preserve">Podporné </w:t>
      </w:r>
      <w:r w:rsidR="00865E9D">
        <w:rPr>
          <w:rFonts w:ascii="Times New Roman" w:hAnsi="Times New Roman" w:cs="Times New Roman"/>
        </w:rPr>
        <w:t>činnosti</w:t>
      </w:r>
      <w:del w:id="423" w:author="Autor">
        <w:r w:rsidR="00ED7E84">
          <w:rPr>
            <w:rFonts w:ascii="Times New Roman" w:hAnsi="Times New Roman" w:cs="Times New Roman"/>
          </w:rPr>
          <w:delText xml:space="preserve"> (</w:delText>
        </w:r>
        <w:r w:rsidR="00D12E54">
          <w:rPr>
            <w:rFonts w:ascii="Times New Roman" w:hAnsi="Times New Roman" w:cs="Times New Roman"/>
          </w:rPr>
          <w:delText xml:space="preserve">príloha </w:delText>
        </w:r>
        <w:r w:rsidR="00865E9D">
          <w:rPr>
            <w:rFonts w:ascii="Times New Roman" w:hAnsi="Times New Roman" w:cs="Times New Roman"/>
          </w:rPr>
          <w:delText xml:space="preserve">č. </w:delText>
        </w:r>
        <w:r w:rsidR="00ED7E84">
          <w:rPr>
            <w:rFonts w:ascii="Times New Roman" w:hAnsi="Times New Roman" w:cs="Times New Roman"/>
          </w:rPr>
          <w:delText>2)</w:delText>
        </w:r>
      </w:del>
      <w:ins w:id="424" w:author="Autor">
        <w:r>
          <w:rPr>
            <w:rFonts w:ascii="Times New Roman" w:hAnsi="Times New Roman" w:cs="Times New Roman"/>
          </w:rPr>
          <w:t>“</w:t>
        </w:r>
      </w:ins>
      <w:r w:rsidR="00ED7E84">
        <w:rPr>
          <w:rFonts w:ascii="Times New Roman" w:hAnsi="Times New Roman" w:cs="Times New Roman"/>
        </w:rPr>
        <w:t xml:space="preserve"> </w:t>
      </w:r>
      <w:r w:rsidR="006573C5">
        <w:rPr>
          <w:rFonts w:ascii="Times New Roman" w:hAnsi="Times New Roman" w:cs="Times New Roman"/>
        </w:rPr>
        <w:t xml:space="preserve">– cieľom je získať údaje o celkovom objeme podporných činností, ktoré boli </w:t>
      </w:r>
      <w:r w:rsidR="00790BDD">
        <w:rPr>
          <w:rFonts w:ascii="Times New Roman" w:hAnsi="Times New Roman" w:cs="Times New Roman"/>
        </w:rPr>
        <w:t xml:space="preserve">financované </w:t>
      </w:r>
      <w:r w:rsidR="006573C5">
        <w:rPr>
          <w:rFonts w:ascii="Times New Roman" w:hAnsi="Times New Roman" w:cs="Times New Roman"/>
        </w:rPr>
        <w:t>zo zdrojov technickej pomoci v sledovanom roku</w:t>
      </w:r>
      <w:r w:rsidR="00EB4B1B">
        <w:rPr>
          <w:rFonts w:ascii="Times New Roman" w:hAnsi="Times New Roman" w:cs="Times New Roman"/>
        </w:rPr>
        <w:t xml:space="preserve"> </w:t>
      </w:r>
      <w:del w:id="425" w:author="Autor">
        <w:r w:rsidR="006573C5">
          <w:rPr>
            <w:rFonts w:ascii="Times New Roman" w:hAnsi="Times New Roman" w:cs="Times New Roman"/>
          </w:rPr>
          <w:delText xml:space="preserve">a odhad podporných činností poskytnutých v nasledujúcom roku. </w:delText>
        </w:r>
      </w:del>
      <w:ins w:id="426" w:author="Autor">
        <w:r w:rsidR="00EB4B1B">
          <w:rPr>
            <w:rFonts w:ascii="Times New Roman" w:hAnsi="Times New Roman" w:cs="Times New Roman"/>
          </w:rPr>
          <w:t>„n“</w:t>
        </w:r>
        <w:r w:rsidR="00A37881">
          <w:rPr>
            <w:rFonts w:ascii="Times New Roman" w:hAnsi="Times New Roman" w:cs="Times New Roman"/>
          </w:rPr>
          <w:t xml:space="preserve">. </w:t>
        </w:r>
        <w:r>
          <w:rPr>
            <w:rFonts w:ascii="Times New Roman" w:hAnsi="Times New Roman" w:cs="Times New Roman"/>
          </w:rPr>
          <w:t>Údaje s</w:t>
        </w:r>
        <w:r w:rsidR="00014AB7">
          <w:rPr>
            <w:rFonts w:ascii="Times New Roman" w:hAnsi="Times New Roman" w:cs="Times New Roman"/>
          </w:rPr>
          <w:t>ú odvodené z</w:t>
        </w:r>
        <w:r>
          <w:rPr>
            <w:rFonts w:ascii="Times New Roman" w:hAnsi="Times New Roman" w:cs="Times New Roman"/>
          </w:rPr>
          <w:t xml:space="preserve"> počtu</w:t>
        </w:r>
        <w:r w:rsidRPr="00F17FC4">
          <w:rPr>
            <w:rFonts w:ascii="Times New Roman" w:hAnsi="Times New Roman" w:cs="Times New Roman"/>
          </w:rPr>
          <w:t xml:space="preserve"> schválených AK EŠIF </w:t>
        </w:r>
        <w:r w:rsidR="0098229C">
          <w:rPr>
            <w:rFonts w:ascii="Times New Roman" w:hAnsi="Times New Roman" w:cs="Times New Roman"/>
          </w:rPr>
          <w:t>v zmysle uznesenia</w:t>
        </w:r>
        <w:r w:rsidR="0098229C" w:rsidRPr="00141BC1">
          <w:rPr>
            <w:rFonts w:ascii="Times New Roman" w:hAnsi="Times New Roman" w:cs="Times New Roman"/>
          </w:rPr>
          <w:t xml:space="preserve"> vlády SR č. 181/2017 </w:t>
        </w:r>
        <w:r>
          <w:rPr>
            <w:rFonts w:ascii="Times New Roman" w:hAnsi="Times New Roman" w:cs="Times New Roman"/>
          </w:rPr>
          <w:t>(</w:t>
        </w:r>
        <w:r w:rsidRPr="00F17FC4">
          <w:rPr>
            <w:rFonts w:ascii="Times New Roman" w:hAnsi="Times New Roman" w:cs="Times New Roman"/>
          </w:rPr>
          <w:t xml:space="preserve">automaticky vyplnený údaj za </w:t>
        </w:r>
        <w:r w:rsidR="00704F18">
          <w:rPr>
            <w:rFonts w:ascii="Times New Roman" w:hAnsi="Times New Roman" w:cs="Times New Roman"/>
          </w:rPr>
          <w:t>subjekt</w:t>
        </w:r>
        <w:r>
          <w:rPr>
            <w:rFonts w:ascii="Times New Roman" w:hAnsi="Times New Roman" w:cs="Times New Roman"/>
          </w:rPr>
          <w:t>); priemerného počtu</w:t>
        </w:r>
        <w:r w:rsidRPr="00F17FC4">
          <w:rPr>
            <w:rFonts w:ascii="Times New Roman" w:hAnsi="Times New Roman" w:cs="Times New Roman"/>
          </w:rPr>
          <w:t xml:space="preserve">  miest, v rámci ktorých sa vykonávali </w:t>
        </w:r>
        <w:r w:rsidR="00131C87">
          <w:rPr>
            <w:rFonts w:ascii="Times New Roman" w:hAnsi="Times New Roman" w:cs="Times New Roman"/>
          </w:rPr>
          <w:t>v  roku „n“</w:t>
        </w:r>
        <w:r w:rsidR="00071668">
          <w:rPr>
            <w:rFonts w:ascii="Times New Roman" w:hAnsi="Times New Roman" w:cs="Times New Roman"/>
          </w:rPr>
          <w:t xml:space="preserve"> </w:t>
        </w:r>
        <w:r w:rsidRPr="00F17FC4">
          <w:rPr>
            <w:rFonts w:ascii="Times New Roman" w:hAnsi="Times New Roman" w:cs="Times New Roman"/>
          </w:rPr>
          <w:t>podporné činnosti</w:t>
        </w:r>
        <w:r w:rsidR="00071668">
          <w:rPr>
            <w:rFonts w:ascii="Times New Roman" w:hAnsi="Times New Roman" w:cs="Times New Roman"/>
          </w:rPr>
          <w:t xml:space="preserve"> </w:t>
        </w:r>
        <w:r w:rsidR="00131C87">
          <w:rPr>
            <w:rFonts w:ascii="Times New Roman" w:hAnsi="Times New Roman" w:cs="Times New Roman"/>
          </w:rPr>
          <w:t>oprávnené na financovanie z TP</w:t>
        </w:r>
        <w:r w:rsidR="00834C89">
          <w:rPr>
            <w:rFonts w:ascii="Times New Roman" w:hAnsi="Times New Roman" w:cs="Times New Roman"/>
          </w:rPr>
          <w:t>“</w:t>
        </w:r>
        <w:r>
          <w:rPr>
            <w:rFonts w:ascii="Times New Roman" w:hAnsi="Times New Roman" w:cs="Times New Roman"/>
          </w:rPr>
          <w:t>; podporných činností</w:t>
        </w:r>
        <w:r w:rsidR="00704F18">
          <w:rPr>
            <w:rFonts w:ascii="Times New Roman" w:hAnsi="Times New Roman" w:cs="Times New Roman"/>
          </w:rPr>
          <w:t xml:space="preserve">, </w:t>
        </w:r>
        <w:r w:rsidRPr="00F17FC4">
          <w:rPr>
            <w:rFonts w:ascii="Times New Roman" w:hAnsi="Times New Roman" w:cs="Times New Roman"/>
          </w:rPr>
          <w:t>prepočítan</w:t>
        </w:r>
        <w:r w:rsidR="00131C87">
          <w:rPr>
            <w:rFonts w:ascii="Times New Roman" w:hAnsi="Times New Roman" w:cs="Times New Roman"/>
          </w:rPr>
          <w:t>ých</w:t>
        </w:r>
        <w:r w:rsidRPr="00F17FC4">
          <w:rPr>
            <w:rFonts w:ascii="Times New Roman" w:hAnsi="Times New Roman" w:cs="Times New Roman"/>
          </w:rPr>
          <w:t xml:space="preserve"> na plný ro</w:t>
        </w:r>
        <w:r>
          <w:rPr>
            <w:rFonts w:ascii="Times New Roman" w:hAnsi="Times New Roman" w:cs="Times New Roman"/>
          </w:rPr>
          <w:t>čný pracovný úväzok</w:t>
        </w:r>
        <w:r w:rsidR="00704F18">
          <w:rPr>
            <w:rFonts w:ascii="Times New Roman" w:hAnsi="Times New Roman" w:cs="Times New Roman"/>
          </w:rPr>
          <w:t>,</w:t>
        </w:r>
        <w:r>
          <w:rPr>
            <w:rFonts w:ascii="Times New Roman" w:hAnsi="Times New Roman" w:cs="Times New Roman"/>
          </w:rPr>
          <w:t xml:space="preserve"> financovaných</w:t>
        </w:r>
        <w:r w:rsidRPr="00F17FC4">
          <w:rPr>
            <w:rFonts w:ascii="Times New Roman" w:hAnsi="Times New Roman" w:cs="Times New Roman"/>
          </w:rPr>
          <w:t xml:space="preserve"> z TP  v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 xml:space="preserve"> a percenta</w:t>
        </w:r>
        <w:r w:rsidRPr="00F17FC4">
          <w:rPr>
            <w:rFonts w:ascii="Times New Roman" w:hAnsi="Times New Roman" w:cs="Times New Roman"/>
          </w:rPr>
          <w:t xml:space="preserve"> podporných činností</w:t>
        </w:r>
        <w:r>
          <w:rPr>
            <w:rFonts w:ascii="Times New Roman" w:hAnsi="Times New Roman" w:cs="Times New Roman"/>
          </w:rPr>
          <w:t xml:space="preserve"> zo schváleného počtu AK EŠIF (</w:t>
        </w:r>
        <w:r w:rsidRPr="00F17FC4">
          <w:rPr>
            <w:rFonts w:ascii="Times New Roman" w:hAnsi="Times New Roman" w:cs="Times New Roman"/>
          </w:rPr>
          <w:t>automatický výpočet</w:t>
        </w:r>
        <w:r>
          <w:rPr>
            <w:rFonts w:ascii="Times New Roman" w:hAnsi="Times New Roman" w:cs="Times New Roman"/>
          </w:rPr>
          <w:t>)</w:t>
        </w:r>
        <w:r w:rsidR="00A37881">
          <w:rPr>
            <w:rFonts w:ascii="Times New Roman" w:hAnsi="Times New Roman" w:cs="Times New Roman"/>
          </w:rPr>
          <w:t>.</w:t>
        </w:r>
      </w:ins>
    </w:p>
    <w:p w14:paraId="63B135C3" w14:textId="0713E4C5" w:rsidR="00865E9D" w:rsidRDefault="00F17FC4" w:rsidP="00D30E3E">
      <w:pPr>
        <w:numPr>
          <w:ilvl w:val="0"/>
          <w:numId w:val="13"/>
        </w:numPr>
        <w:spacing w:before="120" w:line="240" w:lineRule="auto"/>
        <w:ind w:left="426" w:hanging="426"/>
        <w:rPr>
          <w:rFonts w:ascii="Times New Roman" w:hAnsi="Times New Roman" w:cs="Times New Roman"/>
        </w:rPr>
      </w:pPr>
      <w:ins w:id="427" w:author="Autor">
        <w:r>
          <w:rPr>
            <w:rFonts w:ascii="Times New Roman" w:hAnsi="Times New Roman" w:cs="Times New Roman"/>
          </w:rPr>
          <w:t>Tabuľka „</w:t>
        </w:r>
      </w:ins>
      <w:r w:rsidR="006573C5">
        <w:rPr>
          <w:rFonts w:ascii="Times New Roman" w:hAnsi="Times New Roman" w:cs="Times New Roman"/>
        </w:rPr>
        <w:t>Fluktuácia</w:t>
      </w:r>
      <w:del w:id="428" w:author="Autor">
        <w:r w:rsidR="006573C5">
          <w:rPr>
            <w:rFonts w:ascii="Times New Roman" w:hAnsi="Times New Roman" w:cs="Times New Roman"/>
          </w:rPr>
          <w:delText xml:space="preserve"> (</w:delText>
        </w:r>
        <w:r w:rsidR="00D12E54">
          <w:rPr>
            <w:rFonts w:ascii="Times New Roman" w:hAnsi="Times New Roman" w:cs="Times New Roman"/>
          </w:rPr>
          <w:delText xml:space="preserve">príloha </w:delText>
        </w:r>
        <w:r w:rsidR="00865E9D">
          <w:rPr>
            <w:rFonts w:ascii="Times New Roman" w:hAnsi="Times New Roman" w:cs="Times New Roman"/>
          </w:rPr>
          <w:delText xml:space="preserve">č. </w:delText>
        </w:r>
        <w:r w:rsidR="006573C5">
          <w:rPr>
            <w:rFonts w:ascii="Times New Roman" w:hAnsi="Times New Roman" w:cs="Times New Roman"/>
          </w:rPr>
          <w:delText>3)</w:delText>
        </w:r>
      </w:del>
      <w:ins w:id="429" w:author="Autor">
        <w:r>
          <w:rPr>
            <w:rFonts w:ascii="Times New Roman" w:hAnsi="Times New Roman" w:cs="Times New Roman"/>
          </w:rPr>
          <w:t>“</w:t>
        </w:r>
      </w:ins>
      <w:r w:rsidR="006573C5">
        <w:rPr>
          <w:rFonts w:ascii="Times New Roman" w:hAnsi="Times New Roman" w:cs="Times New Roman"/>
        </w:rPr>
        <w:t xml:space="preserve"> – </w:t>
      </w:r>
      <w:r w:rsidR="003626DC">
        <w:rPr>
          <w:rFonts w:ascii="Times New Roman" w:hAnsi="Times New Roman" w:cs="Times New Roman"/>
        </w:rPr>
        <w:t>účelom tabuľky je získať informáciu o fluktuácii AK v rámci subjektu zapojeného do riadenia, implementácie, kontroly</w:t>
      </w:r>
      <w:r w:rsidR="001872C8">
        <w:rPr>
          <w:rFonts w:ascii="Times New Roman" w:hAnsi="Times New Roman" w:cs="Times New Roman"/>
        </w:rPr>
        <w:t xml:space="preserve"> </w:t>
      </w:r>
      <w:r w:rsidR="003626DC">
        <w:rPr>
          <w:rFonts w:ascii="Times New Roman" w:hAnsi="Times New Roman" w:cs="Times New Roman"/>
        </w:rPr>
        <w:t>a auditu EŠIF</w:t>
      </w:r>
      <w:del w:id="430" w:author="Autor">
        <w:r w:rsidR="003626DC">
          <w:rPr>
            <w:rFonts w:ascii="Times New Roman" w:hAnsi="Times New Roman" w:cs="Times New Roman"/>
          </w:rPr>
          <w:delText>,</w:delText>
        </w:r>
      </w:del>
      <w:ins w:id="431" w:author="Autor">
        <w:r w:rsidR="00014AB7">
          <w:rPr>
            <w:rFonts w:ascii="Times New Roman" w:hAnsi="Times New Roman" w:cs="Times New Roman"/>
          </w:rPr>
          <w:t xml:space="preserve"> v sledovanom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003626DC">
          <w:rPr>
            <w:rFonts w:ascii="Times New Roman" w:hAnsi="Times New Roman" w:cs="Times New Roman"/>
          </w:rPr>
          <w:t>,</w:t>
        </w:r>
      </w:ins>
      <w:r w:rsidR="003626DC">
        <w:rPr>
          <w:rFonts w:ascii="Times New Roman" w:hAnsi="Times New Roman" w:cs="Times New Roman"/>
        </w:rPr>
        <w:t xml:space="preserve"> pričom </w:t>
      </w:r>
      <w:r w:rsidR="003626DC">
        <w:rPr>
          <w:rFonts w:ascii="Times New Roman" w:hAnsi="Times New Roman" w:cs="Times New Roman"/>
          <w:bCs/>
        </w:rPr>
        <w:t>f</w:t>
      </w:r>
      <w:r w:rsidR="003626DC" w:rsidRPr="00631573">
        <w:rPr>
          <w:rFonts w:ascii="Times New Roman" w:hAnsi="Times New Roman" w:cs="Times New Roman"/>
          <w:bCs/>
        </w:rPr>
        <w:t xml:space="preserve">luktuácia </w:t>
      </w:r>
      <w:r w:rsidR="003626DC" w:rsidRPr="00B97081">
        <w:rPr>
          <w:rFonts w:ascii="Times New Roman" w:hAnsi="Times New Roman" w:cs="Times New Roman"/>
          <w:bCs/>
        </w:rPr>
        <w:t>zamestnancov</w:t>
      </w:r>
      <w:r w:rsidR="003626DC" w:rsidRPr="00B97081">
        <w:rPr>
          <w:rFonts w:ascii="Times New Roman" w:hAnsi="Times New Roman" w:cs="Times New Roman"/>
        </w:rPr>
        <w:t xml:space="preserve"> predstavuje </w:t>
      </w:r>
      <w:del w:id="432" w:author="Autor">
        <w:r w:rsidR="003626DC" w:rsidRPr="00B97081">
          <w:rPr>
            <w:rFonts w:ascii="Times New Roman" w:hAnsi="Times New Roman" w:cs="Times New Roman"/>
          </w:rPr>
          <w:delText>obrat</w:delText>
        </w:r>
      </w:del>
      <w:ins w:id="433" w:author="Autor">
        <w:r w:rsidR="006C0D6D" w:rsidRPr="006C0D6D">
          <w:rPr>
            <w:rFonts w:ascii="Times New Roman" w:hAnsi="Times New Roman" w:cs="Times New Roman"/>
          </w:rPr>
          <w:t>mobilitu</w:t>
        </w:r>
      </w:ins>
      <w:r w:rsidR="006C0D6D" w:rsidRPr="006C0D6D">
        <w:rPr>
          <w:rFonts w:ascii="Times New Roman" w:hAnsi="Times New Roman" w:cs="Times New Roman"/>
        </w:rPr>
        <w:t xml:space="preserve"> </w:t>
      </w:r>
      <w:r w:rsidR="003626DC" w:rsidRPr="006C0D6D">
        <w:rPr>
          <w:rFonts w:ascii="Times New Roman" w:hAnsi="Times New Roman" w:cs="Times New Roman"/>
        </w:rPr>
        <w:t>pracovníkov</w:t>
      </w:r>
      <w:del w:id="434" w:author="Autor">
        <w:r w:rsidR="003626DC" w:rsidRPr="00B97081">
          <w:rPr>
            <w:rFonts w:ascii="Times New Roman" w:hAnsi="Times New Roman" w:cs="Times New Roman"/>
          </w:rPr>
          <w:delText>.</w:delText>
        </w:r>
      </w:del>
      <w:ins w:id="435" w:author="Autor">
        <w:r w:rsidR="00B361E2" w:rsidRPr="006C0D6D">
          <w:rPr>
            <w:rFonts w:ascii="Times New Roman" w:hAnsi="Times New Roman" w:cs="Times New Roman"/>
          </w:rPr>
          <w:t xml:space="preserve"> v organizácii / odchod zamestnancov z organizácie</w:t>
        </w:r>
        <w:r w:rsidR="003626DC" w:rsidRPr="006C0D6D">
          <w:rPr>
            <w:rFonts w:ascii="Times New Roman" w:hAnsi="Times New Roman" w:cs="Times New Roman"/>
          </w:rPr>
          <w:t>.</w:t>
        </w:r>
      </w:ins>
      <w:r w:rsidR="003626DC" w:rsidRPr="00B97081">
        <w:rPr>
          <w:rFonts w:ascii="Times New Roman" w:hAnsi="Times New Roman" w:cs="Times New Roman"/>
        </w:rPr>
        <w:t> </w:t>
      </w:r>
      <w:r w:rsidR="003626DC" w:rsidRPr="00B97081">
        <w:rPr>
          <w:rFonts w:ascii="Times New Roman" w:hAnsi="Times New Roman" w:cs="Times New Roman"/>
          <w:bCs/>
        </w:rPr>
        <w:t>Miera fluktuácie</w:t>
      </w:r>
      <w:r w:rsidR="003626DC" w:rsidRPr="00B97081">
        <w:rPr>
          <w:rFonts w:ascii="Times New Roman" w:hAnsi="Times New Roman" w:cs="Times New Roman"/>
        </w:rPr>
        <w:t> </w:t>
      </w:r>
      <w:del w:id="436" w:author="Autor">
        <w:r w:rsidR="003626DC" w:rsidRPr="00B97081">
          <w:rPr>
            <w:rFonts w:ascii="Times New Roman" w:hAnsi="Times New Roman" w:cs="Times New Roman"/>
          </w:rPr>
          <w:delText>sa vyjadruje v</w:delText>
        </w:r>
        <w:r w:rsidR="004821EE" w:rsidRPr="00B97081">
          <w:rPr>
            <w:rFonts w:ascii="Times New Roman" w:hAnsi="Times New Roman" w:cs="Times New Roman"/>
          </w:rPr>
          <w:delText> </w:delText>
        </w:r>
        <w:r w:rsidR="003626DC" w:rsidRPr="00B97081">
          <w:rPr>
            <w:rFonts w:ascii="Times New Roman" w:hAnsi="Times New Roman" w:cs="Times New Roman"/>
          </w:rPr>
          <w:delText>percentách</w:delText>
        </w:r>
        <w:r w:rsidR="004821EE" w:rsidRPr="00B97081">
          <w:rPr>
            <w:rFonts w:ascii="Times New Roman" w:hAnsi="Times New Roman" w:cs="Times New Roman"/>
          </w:rPr>
          <w:delText>,</w:delText>
        </w:r>
        <w:r w:rsidR="003626DC" w:rsidRPr="00B97081">
          <w:rPr>
            <w:rFonts w:ascii="Times New Roman" w:hAnsi="Times New Roman" w:cs="Times New Roman"/>
          </w:rPr>
          <w:delText xml:space="preserve"> a to </w:delText>
        </w:r>
        <w:r w:rsidR="001C4F40" w:rsidRPr="00B97081">
          <w:rPr>
            <w:rFonts w:ascii="Times New Roman" w:hAnsi="Times New Roman" w:cs="Times New Roman"/>
          </w:rPr>
          <w:delText>podielom</w:delText>
        </w:r>
        <w:r w:rsidR="003626DC" w:rsidRPr="00B97081">
          <w:rPr>
            <w:rFonts w:ascii="Times New Roman" w:hAnsi="Times New Roman" w:cs="Times New Roman"/>
          </w:rPr>
          <w:delText xml:space="preserve"> ukončených</w:delText>
        </w:r>
        <w:r w:rsidR="003626DC" w:rsidRPr="003626DC">
          <w:rPr>
            <w:rFonts w:ascii="Times New Roman" w:hAnsi="Times New Roman" w:cs="Times New Roman"/>
          </w:rPr>
          <w:delText xml:space="preserve"> pracovných </w:delText>
        </w:r>
        <w:r w:rsidR="001872C8">
          <w:rPr>
            <w:rFonts w:ascii="Times New Roman" w:hAnsi="Times New Roman" w:cs="Times New Roman"/>
          </w:rPr>
          <w:delText xml:space="preserve">pomerov </w:delText>
        </w:r>
        <w:r w:rsidR="003626DC" w:rsidRPr="003626DC">
          <w:rPr>
            <w:rFonts w:ascii="Times New Roman" w:hAnsi="Times New Roman" w:cs="Times New Roman"/>
          </w:rPr>
          <w:delText xml:space="preserve">k priemernému </w:delText>
        </w:r>
        <w:r w:rsidR="001872C8">
          <w:rPr>
            <w:rFonts w:ascii="Times New Roman" w:hAnsi="Times New Roman" w:cs="Times New Roman"/>
          </w:rPr>
          <w:delText xml:space="preserve">evidenčnému </w:delText>
        </w:r>
        <w:r w:rsidR="003626DC" w:rsidRPr="003626DC">
          <w:rPr>
            <w:rFonts w:ascii="Times New Roman" w:hAnsi="Times New Roman" w:cs="Times New Roman"/>
          </w:rPr>
          <w:delText>počtu</w:delText>
        </w:r>
      </w:del>
      <w:ins w:id="437" w:author="Autor">
        <w:r>
          <w:rPr>
            <w:rFonts w:ascii="Times New Roman" w:hAnsi="Times New Roman" w:cs="Times New Roman"/>
          </w:rPr>
          <w:t xml:space="preserve">je </w:t>
        </w:r>
        <w:r w:rsidRPr="00F17FC4">
          <w:rPr>
            <w:rFonts w:ascii="Times New Roman" w:hAnsi="Times New Roman" w:cs="Times New Roman"/>
          </w:rPr>
          <w:t>hodnota vypočítaná podľa vzorca (Celkový počet výstupov z miest</w:t>
        </w:r>
      </w:ins>
      <w:r w:rsidRPr="00F17FC4">
        <w:rPr>
          <w:rFonts w:ascii="Times New Roman" w:hAnsi="Times New Roman" w:cs="Times New Roman"/>
        </w:rPr>
        <w:t xml:space="preserve"> AK E</w:t>
      </w:r>
      <w:r>
        <w:rPr>
          <w:rFonts w:ascii="Times New Roman" w:hAnsi="Times New Roman" w:cs="Times New Roman"/>
        </w:rPr>
        <w:t>ŠIF</w:t>
      </w:r>
      <w:del w:id="438" w:author="Autor">
        <w:r w:rsidR="001872C8">
          <w:rPr>
            <w:rFonts w:ascii="Times New Roman" w:hAnsi="Times New Roman" w:cs="Times New Roman"/>
          </w:rPr>
          <w:delText xml:space="preserve"> (</w:delText>
        </w:r>
      </w:del>
      <w:ins w:id="439" w:author="Autor">
        <w:r>
          <w:rPr>
            <w:rFonts w:ascii="Times New Roman" w:hAnsi="Times New Roman" w:cs="Times New Roman"/>
          </w:rPr>
          <w:t>/</w:t>
        </w:r>
        <w:r w:rsidRPr="00F17FC4">
          <w:rPr>
            <w:rFonts w:ascii="Times New Roman" w:hAnsi="Times New Roman" w:cs="Times New Roman"/>
          </w:rPr>
          <w:t>Priemerný evidenčný počet AK EŠIF</w:t>
        </w:r>
        <w:r w:rsidR="00704F18">
          <w:rPr>
            <w:rFonts w:ascii="Times New Roman" w:hAnsi="Times New Roman" w:cs="Times New Roman"/>
          </w:rPr>
          <w:t xml:space="preserve">, </w:t>
        </w:r>
      </w:ins>
      <w:r w:rsidRPr="00F17FC4">
        <w:rPr>
          <w:rFonts w:ascii="Times New Roman" w:hAnsi="Times New Roman" w:cs="Times New Roman"/>
        </w:rPr>
        <w:t>prepočítaný na plný pracovný úväzok</w:t>
      </w:r>
      <w:del w:id="440" w:author="Autor">
        <w:r w:rsidR="001872C8">
          <w:rPr>
            <w:rFonts w:ascii="Times New Roman" w:hAnsi="Times New Roman" w:cs="Times New Roman"/>
          </w:rPr>
          <w:delText>)</w:delText>
        </w:r>
      </w:del>
      <w:ins w:id="441" w:author="Autor">
        <w:r w:rsidR="00704F18">
          <w:rPr>
            <w:rFonts w:ascii="Times New Roman" w:hAnsi="Times New Roman" w:cs="Times New Roman"/>
          </w:rPr>
          <w:t>,</w:t>
        </w:r>
      </w:ins>
      <w:r w:rsidRPr="00F17FC4">
        <w:rPr>
          <w:rFonts w:ascii="Times New Roman" w:hAnsi="Times New Roman" w:cs="Times New Roman"/>
        </w:rPr>
        <w:t xml:space="preserve"> za </w:t>
      </w:r>
      <w:del w:id="442" w:author="Autor">
        <w:r w:rsidR="008B47C8">
          <w:rPr>
            <w:rFonts w:ascii="Times New Roman" w:hAnsi="Times New Roman" w:cs="Times New Roman"/>
          </w:rPr>
          <w:delText xml:space="preserve">sledovaný </w:delText>
        </w:r>
      </w:del>
      <w:r w:rsidRPr="00F17FC4">
        <w:rPr>
          <w:rFonts w:ascii="Times New Roman" w:hAnsi="Times New Roman" w:cs="Times New Roman"/>
        </w:rPr>
        <w:t>rok</w:t>
      </w:r>
      <w:del w:id="443" w:author="Autor">
        <w:r w:rsidR="003626DC" w:rsidRPr="003626DC">
          <w:rPr>
            <w:rFonts w:ascii="Times New Roman" w:hAnsi="Times New Roman" w:cs="Times New Roman"/>
          </w:rPr>
          <w:delText>.</w:delText>
        </w:r>
      </w:del>
      <w:ins w:id="444" w:author="Autor">
        <w:r w:rsidRPr="00F17FC4">
          <w:rPr>
            <w:rFonts w:ascii="Times New Roman" w:hAnsi="Times New Roman" w:cs="Times New Roman"/>
          </w:rPr>
          <w:t xml:space="preserve">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Pr>
            <w:rFonts w:ascii="Times New Roman" w:hAnsi="Times New Roman" w:cs="Times New Roman"/>
          </w:rPr>
          <w:t>).</w:t>
        </w:r>
      </w:ins>
    </w:p>
    <w:p w14:paraId="7269795B" w14:textId="1063CBDC" w:rsidR="00B34797" w:rsidRDefault="00F17FC4" w:rsidP="00D30E3E">
      <w:pPr>
        <w:numPr>
          <w:ilvl w:val="0"/>
          <w:numId w:val="13"/>
        </w:numPr>
        <w:spacing w:before="120" w:line="240" w:lineRule="auto"/>
        <w:ind w:left="426" w:hanging="426"/>
        <w:rPr>
          <w:rFonts w:ascii="Times New Roman" w:hAnsi="Times New Roman" w:cs="Times New Roman"/>
        </w:rPr>
      </w:pPr>
      <w:ins w:id="445" w:author="Autor">
        <w:r>
          <w:rPr>
            <w:rFonts w:ascii="Times New Roman" w:hAnsi="Times New Roman" w:cs="Times New Roman"/>
          </w:rPr>
          <w:t>Tabuľka „</w:t>
        </w:r>
      </w:ins>
      <w:r w:rsidR="00865E9D" w:rsidRPr="00C34376">
        <w:rPr>
          <w:rFonts w:ascii="Times New Roman" w:hAnsi="Times New Roman" w:cs="Times New Roman"/>
        </w:rPr>
        <w:t>Využívanie</w:t>
      </w:r>
      <w:r w:rsidR="00A54031" w:rsidRPr="00C34376">
        <w:rPr>
          <w:rFonts w:ascii="Times New Roman" w:hAnsi="Times New Roman" w:cs="Times New Roman"/>
        </w:rPr>
        <w:t xml:space="preserve"> zdrojov </w:t>
      </w:r>
      <w:del w:id="446" w:author="Autor">
        <w:r w:rsidR="00A54031" w:rsidRPr="00C34376">
          <w:rPr>
            <w:rFonts w:ascii="Times New Roman" w:hAnsi="Times New Roman" w:cs="Times New Roman"/>
          </w:rPr>
          <w:delText>technickej pomoci</w:delText>
        </w:r>
      </w:del>
      <w:ins w:id="447" w:author="Autor">
        <w:r w:rsidR="00B34797">
          <w:rPr>
            <w:rFonts w:ascii="Times New Roman" w:hAnsi="Times New Roman" w:cs="Times New Roman"/>
          </w:rPr>
          <w:t>TP</w:t>
        </w:r>
      </w:ins>
      <w:r w:rsidR="00B34797">
        <w:rPr>
          <w:rFonts w:ascii="Times New Roman" w:hAnsi="Times New Roman" w:cs="Times New Roman"/>
        </w:rPr>
        <w:t xml:space="preserve"> </w:t>
      </w:r>
      <w:r w:rsidR="00B34797" w:rsidRPr="00B34797">
        <w:rPr>
          <w:rFonts w:ascii="Times New Roman" w:hAnsi="Times New Roman" w:cs="Times New Roman"/>
        </w:rPr>
        <w:t xml:space="preserve">na </w:t>
      </w:r>
      <w:del w:id="448" w:author="Autor">
        <w:r w:rsidR="00A0433B">
          <w:rPr>
            <w:rFonts w:ascii="Times New Roman" w:hAnsi="Times New Roman" w:cs="Times New Roman"/>
          </w:rPr>
          <w:delText>osobné</w:delText>
        </w:r>
        <w:r w:rsidR="00A54031" w:rsidRPr="00865E9D">
          <w:rPr>
            <w:rFonts w:ascii="Times New Roman" w:hAnsi="Times New Roman" w:cs="Times New Roman"/>
          </w:rPr>
          <w:delText xml:space="preserve"> </w:delText>
        </w:r>
        <w:r w:rsidR="005B7E55" w:rsidRPr="00865E9D">
          <w:rPr>
            <w:rFonts w:ascii="Times New Roman" w:hAnsi="Times New Roman" w:cs="Times New Roman"/>
          </w:rPr>
          <w:delText>výdavky</w:delText>
        </w:r>
      </w:del>
      <w:ins w:id="449" w:author="Autor">
        <w:r w:rsidR="00B34797" w:rsidRPr="00B34797">
          <w:rPr>
            <w:rFonts w:ascii="Times New Roman" w:hAnsi="Times New Roman" w:cs="Times New Roman"/>
          </w:rPr>
          <w:t>financovanie osobných výdavkov</w:t>
        </w:r>
      </w:ins>
      <w:r w:rsidR="00B34797" w:rsidRPr="00B34797">
        <w:rPr>
          <w:rFonts w:ascii="Times New Roman" w:hAnsi="Times New Roman" w:cs="Times New Roman"/>
        </w:rPr>
        <w:t xml:space="preserve"> AK EŠIF</w:t>
      </w:r>
      <w:del w:id="450" w:author="Autor">
        <w:r w:rsidR="00A54031" w:rsidRPr="00865E9D">
          <w:rPr>
            <w:rFonts w:ascii="Times New Roman" w:hAnsi="Times New Roman" w:cs="Times New Roman"/>
          </w:rPr>
          <w:delText xml:space="preserve"> (</w:delText>
        </w:r>
        <w:r w:rsidR="00D12E54">
          <w:rPr>
            <w:rFonts w:ascii="Times New Roman" w:hAnsi="Times New Roman" w:cs="Times New Roman"/>
          </w:rPr>
          <w:delText>príloha</w:delText>
        </w:r>
        <w:r w:rsidR="00D12E54" w:rsidRPr="00865E9D">
          <w:rPr>
            <w:rFonts w:ascii="Times New Roman" w:hAnsi="Times New Roman" w:cs="Times New Roman"/>
          </w:rPr>
          <w:delText xml:space="preserve"> </w:delText>
        </w:r>
        <w:r w:rsidR="00865E9D" w:rsidRPr="00865E9D">
          <w:rPr>
            <w:rFonts w:ascii="Times New Roman" w:hAnsi="Times New Roman" w:cs="Times New Roman"/>
          </w:rPr>
          <w:delText xml:space="preserve">č. </w:delText>
        </w:r>
        <w:r w:rsidR="00A54031" w:rsidRPr="00865E9D">
          <w:rPr>
            <w:rFonts w:ascii="Times New Roman" w:hAnsi="Times New Roman" w:cs="Times New Roman"/>
          </w:rPr>
          <w:delText>4)</w:delText>
        </w:r>
      </w:del>
      <w:r w:rsidR="00F76486">
        <w:rPr>
          <w:rFonts w:ascii="Times New Roman" w:hAnsi="Times New Roman" w:cs="Times New Roman"/>
        </w:rPr>
        <w:t xml:space="preserve"> </w:t>
      </w:r>
      <w:r w:rsidR="00503AF8" w:rsidRPr="00B34797">
        <w:rPr>
          <w:rFonts w:ascii="Times New Roman" w:hAnsi="Times New Roman" w:cs="Times New Roman"/>
        </w:rPr>
        <w:t>–</w:t>
      </w:r>
      <w:r w:rsidR="00A54031" w:rsidRPr="00B34797">
        <w:rPr>
          <w:rFonts w:ascii="Times New Roman" w:hAnsi="Times New Roman" w:cs="Times New Roman"/>
        </w:rPr>
        <w:t xml:space="preserve"> </w:t>
      </w:r>
      <w:r w:rsidR="00503AF8" w:rsidRPr="00B34797">
        <w:rPr>
          <w:rFonts w:ascii="Times New Roman" w:hAnsi="Times New Roman" w:cs="Times New Roman"/>
        </w:rPr>
        <w:t xml:space="preserve">na základe požadovaných údajov je možné posúdiť stav čerpania zdrojov technickej pomoci na financovanie </w:t>
      </w:r>
      <w:r w:rsidR="00A0433B" w:rsidRPr="00B34797">
        <w:rPr>
          <w:rFonts w:ascii="Times New Roman" w:hAnsi="Times New Roman" w:cs="Times New Roman"/>
        </w:rPr>
        <w:t>osobných</w:t>
      </w:r>
      <w:r w:rsidR="00503AF8" w:rsidRPr="00B34797">
        <w:rPr>
          <w:rFonts w:ascii="Times New Roman" w:hAnsi="Times New Roman" w:cs="Times New Roman"/>
        </w:rPr>
        <w:t xml:space="preserve"> výdavkov AK EŠIF v sledovanom roku</w:t>
      </w:r>
      <w:r w:rsidR="00131C87">
        <w:rPr>
          <w:rFonts w:ascii="Times New Roman" w:hAnsi="Times New Roman" w:cs="Times New Roman"/>
        </w:rPr>
        <w:t xml:space="preserve"> </w:t>
      </w:r>
      <w:ins w:id="451" w:author="Autor">
        <w:r w:rsidR="00131C87">
          <w:rPr>
            <w:rFonts w:ascii="Times New Roman" w:hAnsi="Times New Roman" w:cs="Times New Roman"/>
          </w:rPr>
          <w:t>„n“</w:t>
        </w:r>
        <w:r w:rsidR="00F76486">
          <w:rPr>
            <w:rFonts w:ascii="Times New Roman" w:hAnsi="Times New Roman" w:cs="Times New Roman"/>
          </w:rPr>
          <w:t>,</w:t>
        </w:r>
        <w:r w:rsidR="00503AF8" w:rsidRPr="00B34797">
          <w:rPr>
            <w:rFonts w:ascii="Times New Roman" w:hAnsi="Times New Roman" w:cs="Times New Roman"/>
          </w:rPr>
          <w:t xml:space="preserve"> </w:t>
        </w:r>
      </w:ins>
      <w:r w:rsidR="00503AF8" w:rsidRPr="00B34797">
        <w:rPr>
          <w:rFonts w:ascii="Times New Roman" w:hAnsi="Times New Roman" w:cs="Times New Roman"/>
        </w:rPr>
        <w:t>a</w:t>
      </w:r>
      <w:r w:rsidR="00014AB7">
        <w:rPr>
          <w:rFonts w:ascii="Times New Roman" w:hAnsi="Times New Roman" w:cs="Times New Roman"/>
        </w:rPr>
        <w:t> </w:t>
      </w:r>
      <w:ins w:id="452" w:author="Autor">
        <w:r w:rsidR="00014AB7">
          <w:rPr>
            <w:rFonts w:ascii="Times New Roman" w:hAnsi="Times New Roman" w:cs="Times New Roman"/>
          </w:rPr>
          <w:t xml:space="preserve">zároveň zanalyzovať </w:t>
        </w:r>
      </w:ins>
      <w:r w:rsidR="00014AB7">
        <w:rPr>
          <w:rFonts w:ascii="Times New Roman" w:hAnsi="Times New Roman" w:cs="Times New Roman"/>
        </w:rPr>
        <w:t xml:space="preserve">ich </w:t>
      </w:r>
      <w:r w:rsidR="00503AF8" w:rsidRPr="00B34797">
        <w:rPr>
          <w:rFonts w:ascii="Times New Roman" w:hAnsi="Times New Roman" w:cs="Times New Roman"/>
        </w:rPr>
        <w:t>dostatočnosť v programovom období 2014</w:t>
      </w:r>
      <w:r w:rsidR="005E731C" w:rsidRPr="00B34797">
        <w:rPr>
          <w:rFonts w:ascii="Times New Roman" w:hAnsi="Times New Roman" w:cs="Times New Roman"/>
        </w:rPr>
        <w:t xml:space="preserve"> </w:t>
      </w:r>
      <w:r w:rsidR="00503AF8" w:rsidRPr="00B34797">
        <w:rPr>
          <w:rFonts w:ascii="Times New Roman" w:hAnsi="Times New Roman" w:cs="Times New Roman"/>
        </w:rPr>
        <w:t>-</w:t>
      </w:r>
      <w:r w:rsidR="005E731C" w:rsidRPr="00B34797">
        <w:rPr>
          <w:rFonts w:ascii="Times New Roman" w:hAnsi="Times New Roman" w:cs="Times New Roman"/>
        </w:rPr>
        <w:t xml:space="preserve"> </w:t>
      </w:r>
      <w:r w:rsidR="00503AF8" w:rsidRPr="00B34797">
        <w:rPr>
          <w:rFonts w:ascii="Times New Roman" w:hAnsi="Times New Roman" w:cs="Times New Roman"/>
        </w:rPr>
        <w:t>2020.</w:t>
      </w:r>
      <w:r w:rsidR="00B34797">
        <w:rPr>
          <w:rFonts w:ascii="Times New Roman" w:hAnsi="Times New Roman" w:cs="Times New Roman"/>
        </w:rPr>
        <w:t xml:space="preserve"> </w:t>
      </w:r>
      <w:del w:id="453" w:author="Autor">
        <w:r w:rsidR="00503AF8" w:rsidRPr="00865E9D">
          <w:rPr>
            <w:rFonts w:ascii="Times New Roman" w:hAnsi="Times New Roman" w:cs="Times New Roman"/>
          </w:rPr>
          <w:delText xml:space="preserve"> </w:delText>
        </w:r>
      </w:del>
      <w:ins w:id="454" w:author="Autor">
        <w:r w:rsidR="00B34797">
          <w:rPr>
            <w:rFonts w:ascii="Times New Roman" w:hAnsi="Times New Roman" w:cs="Times New Roman"/>
          </w:rPr>
          <w:t>Údaje sa zadávajú v štruktúre:</w:t>
        </w:r>
      </w:ins>
    </w:p>
    <w:p w14:paraId="1CC26F00" w14:textId="43515116" w:rsidR="00B34797" w:rsidRDefault="00865E9D" w:rsidP="00D30E3E">
      <w:pPr>
        <w:pStyle w:val="Odsekzoznamu"/>
        <w:numPr>
          <w:ilvl w:val="0"/>
          <w:numId w:val="49"/>
        </w:numPr>
        <w:spacing w:before="120" w:line="240" w:lineRule="auto"/>
        <w:ind w:left="851" w:hanging="425"/>
        <w:rPr>
          <w:ins w:id="455" w:author="Autor"/>
          <w:rFonts w:ascii="Times New Roman" w:hAnsi="Times New Roman" w:cs="Times New Roman"/>
        </w:rPr>
      </w:pPr>
      <w:del w:id="456" w:author="Autor">
        <w:r w:rsidRPr="00865E9D">
          <w:rPr>
            <w:rFonts w:ascii="Times New Roman" w:hAnsi="Times New Roman" w:cs="Times New Roman"/>
          </w:rPr>
          <w:delText xml:space="preserve">Využívanie zdrojov </w:delText>
        </w:r>
        <w:r>
          <w:rPr>
            <w:rFonts w:ascii="Times New Roman" w:hAnsi="Times New Roman" w:cs="Times New Roman"/>
          </w:rPr>
          <w:delText>technickej pomoci</w:delText>
        </w:r>
      </w:del>
      <w:ins w:id="457" w:author="Autor">
        <w:r w:rsidR="00131C87">
          <w:rPr>
            <w:rFonts w:ascii="Times New Roman" w:hAnsi="Times New Roman" w:cs="Times New Roman"/>
          </w:rPr>
          <w:t>Indikatívna</w:t>
        </w:r>
        <w:r w:rsidR="00B34797" w:rsidRPr="00B34797">
          <w:rPr>
            <w:rFonts w:ascii="Times New Roman" w:hAnsi="Times New Roman" w:cs="Times New Roman"/>
          </w:rPr>
          <w:t xml:space="preserve"> alokácia TP</w:t>
        </w:r>
      </w:ins>
      <w:r w:rsidR="00B34797" w:rsidRPr="00B34797">
        <w:rPr>
          <w:rFonts w:ascii="Times New Roman" w:hAnsi="Times New Roman" w:cs="Times New Roman"/>
        </w:rPr>
        <w:t xml:space="preserve"> na financovanie osobných výdavkov </w:t>
      </w:r>
      <w:del w:id="458" w:author="Autor">
        <w:r w:rsidRPr="00865E9D">
          <w:rPr>
            <w:rFonts w:ascii="Times New Roman" w:hAnsi="Times New Roman" w:cs="Times New Roman"/>
          </w:rPr>
          <w:delText xml:space="preserve">v rámci podporných činností </w:delText>
        </w:r>
        <w:r w:rsidR="00A54031" w:rsidRPr="006341E2">
          <w:rPr>
            <w:rFonts w:ascii="Times New Roman" w:hAnsi="Times New Roman" w:cs="Times New Roman"/>
          </w:rPr>
          <w:delText>(</w:delText>
        </w:r>
        <w:r w:rsidR="00D12E54">
          <w:rPr>
            <w:rFonts w:ascii="Times New Roman" w:hAnsi="Times New Roman" w:cs="Times New Roman"/>
          </w:rPr>
          <w:delText xml:space="preserve">príloha </w:delText>
        </w:r>
        <w:r>
          <w:rPr>
            <w:rFonts w:ascii="Times New Roman" w:hAnsi="Times New Roman" w:cs="Times New Roman"/>
          </w:rPr>
          <w:delText xml:space="preserve">č. </w:delText>
        </w:r>
        <w:r w:rsidR="00A54031">
          <w:rPr>
            <w:rFonts w:ascii="Times New Roman" w:hAnsi="Times New Roman" w:cs="Times New Roman"/>
          </w:rPr>
          <w:delText>5</w:delText>
        </w:r>
        <w:r w:rsidR="00A54031" w:rsidRPr="006341E2">
          <w:rPr>
            <w:rFonts w:ascii="Times New Roman" w:hAnsi="Times New Roman" w:cs="Times New Roman"/>
          </w:rPr>
          <w:delText xml:space="preserve">) </w:delText>
        </w:r>
        <w:r w:rsidR="00503AF8">
          <w:rPr>
            <w:rFonts w:ascii="Times New Roman" w:hAnsi="Times New Roman" w:cs="Times New Roman"/>
          </w:rPr>
          <w:delText>–</w:delText>
        </w:r>
        <w:r w:rsidR="00A54031">
          <w:rPr>
            <w:rFonts w:ascii="Times New Roman" w:hAnsi="Times New Roman" w:cs="Times New Roman"/>
          </w:rPr>
          <w:delText xml:space="preserve"> </w:delText>
        </w:r>
        <w:r w:rsidR="00503AF8">
          <w:rPr>
            <w:rFonts w:ascii="Times New Roman" w:hAnsi="Times New Roman" w:cs="Times New Roman"/>
          </w:rPr>
          <w:delText>slúži na získanie údajov o využívaní zdrojov technickej pomoci</w:delText>
        </w:r>
      </w:del>
      <w:ins w:id="459" w:author="Autor">
        <w:r w:rsidR="00B34797" w:rsidRPr="00B34797">
          <w:rPr>
            <w:rFonts w:ascii="Times New Roman" w:hAnsi="Times New Roman" w:cs="Times New Roman"/>
          </w:rPr>
          <w:t>AK E</w:t>
        </w:r>
        <w:r w:rsidR="00B34797">
          <w:rPr>
            <w:rFonts w:ascii="Times New Roman" w:hAnsi="Times New Roman" w:cs="Times New Roman"/>
          </w:rPr>
          <w:t>ŠIF pre PO 2014-2020 (EÚ zdroj)</w:t>
        </w:r>
      </w:ins>
    </w:p>
    <w:p w14:paraId="3BB73E7D" w14:textId="21A09F1F" w:rsidR="00A54031" w:rsidRDefault="00B34797" w:rsidP="00A50DEC">
      <w:pPr>
        <w:pStyle w:val="Odsekzoznamu"/>
        <w:numPr>
          <w:ilvl w:val="0"/>
          <w:numId w:val="49"/>
        </w:numPr>
        <w:spacing w:before="120" w:line="240" w:lineRule="auto"/>
        <w:ind w:left="851" w:hanging="425"/>
        <w:rPr>
          <w:rFonts w:ascii="Times New Roman" w:hAnsi="Times New Roman" w:cs="Times New Roman"/>
        </w:rPr>
        <w:pPrChange w:id="460" w:author="Autor">
          <w:pPr>
            <w:numPr>
              <w:numId w:val="13"/>
            </w:numPr>
            <w:spacing w:before="120" w:line="240" w:lineRule="auto"/>
            <w:ind w:left="720" w:hanging="360"/>
          </w:pPr>
        </w:pPrChange>
      </w:pPr>
      <w:ins w:id="461" w:author="Autor">
        <w:r w:rsidRPr="00B34797">
          <w:rPr>
            <w:rFonts w:ascii="Times New Roman" w:hAnsi="Times New Roman" w:cs="Times New Roman"/>
          </w:rPr>
          <w:t>Zdroje TP čerpané</w:t>
        </w:r>
      </w:ins>
      <w:r w:rsidRPr="00B34797">
        <w:rPr>
          <w:rFonts w:ascii="Times New Roman" w:hAnsi="Times New Roman" w:cs="Times New Roman"/>
        </w:rPr>
        <w:t xml:space="preserve"> na financovanie osobných výdavkov </w:t>
      </w:r>
      <w:del w:id="462" w:author="Autor">
        <w:r w:rsidR="00503AF8">
          <w:rPr>
            <w:rFonts w:ascii="Times New Roman" w:hAnsi="Times New Roman" w:cs="Times New Roman"/>
          </w:rPr>
          <w:delText>zamestnancov vykonávajúcich podporné činnosti.</w:delText>
        </w:r>
      </w:del>
      <w:ins w:id="463" w:author="Autor">
        <w:r w:rsidRPr="00B34797">
          <w:rPr>
            <w:rFonts w:ascii="Times New Roman" w:hAnsi="Times New Roman" w:cs="Times New Roman"/>
          </w:rPr>
          <w:t>AK EŠIF do 31.12.</w:t>
        </w:r>
        <w:r w:rsidR="00704F18">
          <w:rPr>
            <w:rFonts w:ascii="Times New Roman" w:hAnsi="Times New Roman" w:cs="Times New Roman"/>
          </w:rPr>
          <w:t xml:space="preserve"> v  roku  „</w:t>
        </w:r>
        <w:r w:rsidRPr="00B34797">
          <w:rPr>
            <w:rFonts w:ascii="Times New Roman" w:hAnsi="Times New Roman" w:cs="Times New Roman"/>
          </w:rPr>
          <w:t>n-1</w:t>
        </w:r>
        <w:r w:rsidR="00704F18">
          <w:rPr>
            <w:rFonts w:ascii="Times New Roman" w:hAnsi="Times New Roman" w:cs="Times New Roman"/>
          </w:rPr>
          <w:t>“</w:t>
        </w:r>
        <w:r w:rsidRPr="00B34797">
          <w:rPr>
            <w:rFonts w:ascii="Times New Roman" w:hAnsi="Times New Roman" w:cs="Times New Roman"/>
          </w:rPr>
          <w:t xml:space="preserve"> (EÚ zdroj)</w:t>
        </w:r>
        <w:r w:rsidR="00503AF8" w:rsidRPr="00F308BB">
          <w:rPr>
            <w:rFonts w:ascii="Times New Roman" w:hAnsi="Times New Roman" w:cs="Times New Roman"/>
          </w:rPr>
          <w:t xml:space="preserve">  </w:t>
        </w:r>
      </w:ins>
    </w:p>
    <w:p w14:paraId="2A0531D8" w14:textId="77777777" w:rsidR="005B7E55" w:rsidRDefault="00503AF8" w:rsidP="006341E2">
      <w:pPr>
        <w:spacing w:before="120" w:line="240" w:lineRule="auto"/>
        <w:rPr>
          <w:del w:id="464" w:author="Autor"/>
          <w:rFonts w:ascii="Times New Roman" w:hAnsi="Times New Roman" w:cs="Times New Roman"/>
        </w:rPr>
      </w:pPr>
      <w:del w:id="465" w:author="Autor">
        <w:r>
          <w:rPr>
            <w:rFonts w:ascii="Times New Roman" w:hAnsi="Times New Roman" w:cs="Times New Roman"/>
          </w:rPr>
          <w:delText xml:space="preserve"> </w:delText>
        </w:r>
      </w:del>
    </w:p>
    <w:p w14:paraId="17FEF9F3" w14:textId="2259BDAB" w:rsidR="00B34797" w:rsidRDefault="00B34797" w:rsidP="00D30E3E">
      <w:pPr>
        <w:pStyle w:val="Odsekzoznamu"/>
        <w:numPr>
          <w:ilvl w:val="0"/>
          <w:numId w:val="49"/>
        </w:numPr>
        <w:spacing w:before="120" w:line="240" w:lineRule="auto"/>
        <w:ind w:left="851" w:hanging="425"/>
        <w:rPr>
          <w:ins w:id="466" w:author="Autor"/>
          <w:rFonts w:ascii="Times New Roman" w:hAnsi="Times New Roman" w:cs="Times New Roman"/>
        </w:rPr>
      </w:pPr>
      <w:ins w:id="467" w:author="Autor">
        <w:r w:rsidRPr="00B34797">
          <w:rPr>
            <w:rFonts w:ascii="Times New Roman" w:hAnsi="Times New Roman" w:cs="Times New Roman"/>
          </w:rPr>
          <w:t xml:space="preserve">Zdroje TP čerpané na financovanie osobných výdavkov AK EŠIF v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Pr="00B34797">
          <w:rPr>
            <w:rFonts w:ascii="Times New Roman" w:hAnsi="Times New Roman" w:cs="Times New Roman"/>
          </w:rPr>
          <w:t xml:space="preserve">   (EÚ zdroj)</w:t>
        </w:r>
      </w:ins>
    </w:p>
    <w:p w14:paraId="7158215C" w14:textId="5437A791" w:rsidR="00B34797" w:rsidRDefault="00B34797" w:rsidP="00D30E3E">
      <w:pPr>
        <w:pStyle w:val="Odsekzoznamu"/>
        <w:numPr>
          <w:ilvl w:val="0"/>
          <w:numId w:val="49"/>
        </w:numPr>
        <w:spacing w:before="120" w:line="240" w:lineRule="auto"/>
        <w:ind w:left="851" w:hanging="425"/>
        <w:rPr>
          <w:ins w:id="468" w:author="Autor"/>
          <w:rFonts w:ascii="Times New Roman" w:hAnsi="Times New Roman" w:cs="Times New Roman"/>
        </w:rPr>
      </w:pPr>
      <w:ins w:id="469" w:author="Autor">
        <w:r w:rsidRPr="00B34797">
          <w:rPr>
            <w:rFonts w:ascii="Times New Roman" w:hAnsi="Times New Roman" w:cs="Times New Roman"/>
          </w:rPr>
          <w:t xml:space="preserve">Zostatok zdrojov TP na financovanie osobných výdavkov AK EŠIF do konca </w:t>
        </w:r>
        <w:r w:rsidR="00704F18">
          <w:rPr>
            <w:rFonts w:ascii="Times New Roman" w:hAnsi="Times New Roman" w:cs="Times New Roman"/>
          </w:rPr>
          <w:t xml:space="preserve">programového </w:t>
        </w:r>
        <w:r w:rsidRPr="00B34797">
          <w:rPr>
            <w:rFonts w:ascii="Times New Roman" w:hAnsi="Times New Roman" w:cs="Times New Roman"/>
          </w:rPr>
          <w:t>obdobia</w:t>
        </w:r>
        <w:r>
          <w:rPr>
            <w:rFonts w:ascii="Times New Roman" w:hAnsi="Times New Roman" w:cs="Times New Roman"/>
          </w:rPr>
          <w:t xml:space="preserve"> (</w:t>
        </w:r>
        <w:r w:rsidRPr="00B34797">
          <w:rPr>
            <w:rFonts w:ascii="Times New Roman" w:hAnsi="Times New Roman" w:cs="Times New Roman"/>
          </w:rPr>
          <w:t>automaticky vypočítaná hodnota</w:t>
        </w:r>
        <w:r>
          <w:rPr>
            <w:rFonts w:ascii="Times New Roman" w:hAnsi="Times New Roman" w:cs="Times New Roman"/>
          </w:rPr>
          <w:t>)</w:t>
        </w:r>
      </w:ins>
    </w:p>
    <w:p w14:paraId="56C7CFB5" w14:textId="24277BC5" w:rsidR="00B34797" w:rsidRPr="0026514E" w:rsidRDefault="00B34797" w:rsidP="00D30E3E">
      <w:pPr>
        <w:pStyle w:val="Odsekzoznamu"/>
        <w:numPr>
          <w:ilvl w:val="0"/>
          <w:numId w:val="49"/>
        </w:numPr>
        <w:spacing w:before="120" w:line="240" w:lineRule="auto"/>
        <w:ind w:left="851" w:hanging="425"/>
        <w:rPr>
          <w:ins w:id="470" w:author="Autor"/>
          <w:rFonts w:ascii="Times New Roman" w:hAnsi="Times New Roman" w:cs="Times New Roman"/>
        </w:rPr>
      </w:pPr>
      <w:ins w:id="471" w:author="Autor">
        <w:r w:rsidRPr="0026514E">
          <w:rPr>
            <w:rFonts w:ascii="Times New Roman" w:hAnsi="Times New Roman" w:cs="Times New Roman"/>
          </w:rPr>
          <w:t xml:space="preserve">Priemerná mesačná hrubá mzda na AK EŠIF (vypĺňa </w:t>
        </w:r>
        <w:r w:rsidR="0023096F" w:rsidRPr="0026514E">
          <w:rPr>
            <w:rFonts w:ascii="Times New Roman" w:hAnsi="Times New Roman" w:cs="Times New Roman"/>
          </w:rPr>
          <w:t xml:space="preserve">sa </w:t>
        </w:r>
        <w:r w:rsidRPr="0026514E">
          <w:rPr>
            <w:rFonts w:ascii="Times New Roman" w:hAnsi="Times New Roman" w:cs="Times New Roman"/>
          </w:rPr>
          <w:t xml:space="preserve">hodnota za </w:t>
        </w:r>
        <w:r w:rsidR="006D0077" w:rsidRPr="0026514E">
          <w:rPr>
            <w:rFonts w:ascii="Times New Roman" w:hAnsi="Times New Roman" w:cs="Times New Roman"/>
          </w:rPr>
          <w:t xml:space="preserve">celý </w:t>
        </w:r>
        <w:r w:rsidRPr="0026514E">
          <w:rPr>
            <w:rFonts w:ascii="Times New Roman" w:hAnsi="Times New Roman" w:cs="Times New Roman"/>
          </w:rPr>
          <w:t>subjekt)</w:t>
        </w:r>
      </w:ins>
    </w:p>
    <w:p w14:paraId="27F62535" w14:textId="47446310" w:rsidR="00B34797" w:rsidRPr="0026514E" w:rsidRDefault="0023096F" w:rsidP="00D30E3E">
      <w:pPr>
        <w:pStyle w:val="Odsekzoznamu"/>
        <w:numPr>
          <w:ilvl w:val="0"/>
          <w:numId w:val="49"/>
        </w:numPr>
        <w:spacing w:before="120" w:line="240" w:lineRule="auto"/>
        <w:ind w:left="851" w:hanging="425"/>
        <w:rPr>
          <w:ins w:id="472" w:author="Autor"/>
          <w:rFonts w:ascii="Times New Roman" w:hAnsi="Times New Roman" w:cs="Times New Roman"/>
        </w:rPr>
      </w:pPr>
      <w:ins w:id="473" w:author="Autor">
        <w:r w:rsidRPr="0026514E">
          <w:rPr>
            <w:rFonts w:ascii="Times New Roman" w:hAnsi="Times New Roman" w:cs="Times New Roman"/>
          </w:rPr>
          <w:t>P</w:t>
        </w:r>
        <w:r w:rsidR="00B34797" w:rsidRPr="0026514E">
          <w:rPr>
            <w:rFonts w:ascii="Times New Roman" w:hAnsi="Times New Roman" w:cs="Times New Roman"/>
          </w:rPr>
          <w:t xml:space="preserve">riemerné mesačné odmeny </w:t>
        </w:r>
        <w:r w:rsidRPr="0026514E">
          <w:rPr>
            <w:rFonts w:ascii="Times New Roman" w:hAnsi="Times New Roman" w:cs="Times New Roman"/>
          </w:rPr>
          <w:t>z priemernej mesačnej hrubej mzdy</w:t>
        </w:r>
        <w:r w:rsidR="00B34797" w:rsidRPr="0026514E">
          <w:rPr>
            <w:rFonts w:ascii="Times New Roman" w:hAnsi="Times New Roman" w:cs="Times New Roman"/>
          </w:rPr>
          <w:t xml:space="preserve"> </w:t>
        </w:r>
        <w:r w:rsidRPr="0026514E">
          <w:rPr>
            <w:rFonts w:ascii="Times New Roman" w:hAnsi="Times New Roman" w:cs="Times New Roman"/>
          </w:rPr>
          <w:t xml:space="preserve">na AK EŠIF </w:t>
        </w:r>
        <w:r w:rsidR="00B34797" w:rsidRPr="0026514E">
          <w:rPr>
            <w:rFonts w:ascii="Times New Roman" w:hAnsi="Times New Roman" w:cs="Times New Roman"/>
          </w:rPr>
          <w:t>(</w:t>
        </w:r>
        <w:r w:rsidRPr="0026514E">
          <w:rPr>
            <w:rFonts w:ascii="Times New Roman" w:hAnsi="Times New Roman" w:cs="Times New Roman"/>
          </w:rPr>
          <w:t xml:space="preserve">vypĺňa sa hodnota za </w:t>
        </w:r>
        <w:r w:rsidR="006D0077" w:rsidRPr="0026514E">
          <w:rPr>
            <w:rFonts w:ascii="Times New Roman" w:hAnsi="Times New Roman" w:cs="Times New Roman"/>
          </w:rPr>
          <w:t xml:space="preserve">celý </w:t>
        </w:r>
        <w:r w:rsidRPr="0026514E">
          <w:rPr>
            <w:rFonts w:ascii="Times New Roman" w:hAnsi="Times New Roman" w:cs="Times New Roman"/>
          </w:rPr>
          <w:t>subjekt</w:t>
        </w:r>
        <w:r w:rsidR="00B34797" w:rsidRPr="0026514E">
          <w:rPr>
            <w:rFonts w:ascii="Times New Roman" w:hAnsi="Times New Roman" w:cs="Times New Roman"/>
          </w:rPr>
          <w:t>)</w:t>
        </w:r>
      </w:ins>
    </w:p>
    <w:p w14:paraId="0087C6A3" w14:textId="6DE47AEB" w:rsidR="00B34797" w:rsidRPr="00F308BB" w:rsidRDefault="000F008E" w:rsidP="00D30E3E">
      <w:pPr>
        <w:pStyle w:val="Odsekzoznamu"/>
        <w:numPr>
          <w:ilvl w:val="0"/>
          <w:numId w:val="49"/>
        </w:numPr>
        <w:spacing w:before="120" w:line="240" w:lineRule="auto"/>
        <w:ind w:left="851" w:hanging="425"/>
        <w:rPr>
          <w:ins w:id="474" w:author="Autor"/>
          <w:rFonts w:ascii="Times New Roman" w:hAnsi="Times New Roman" w:cs="Times New Roman"/>
        </w:rPr>
      </w:pPr>
      <w:ins w:id="475" w:author="Autor">
        <w:r>
          <w:rPr>
            <w:rFonts w:ascii="Times New Roman" w:hAnsi="Times New Roman" w:cs="Times New Roman"/>
          </w:rPr>
          <w:t>Priemerná v</w:t>
        </w:r>
        <w:r w:rsidRPr="00F308BB">
          <w:rPr>
            <w:rFonts w:ascii="Times New Roman" w:hAnsi="Times New Roman" w:cs="Times New Roman"/>
          </w:rPr>
          <w:t xml:space="preserve">ýška </w:t>
        </w:r>
        <w:r w:rsidR="00B34797" w:rsidRPr="00F308BB">
          <w:rPr>
            <w:rFonts w:ascii="Times New Roman" w:hAnsi="Times New Roman" w:cs="Times New Roman"/>
          </w:rPr>
          <w:t xml:space="preserve">oprávnených výdavkov z hrubej mzdy AK EŠIF </w:t>
        </w:r>
        <w:r>
          <w:rPr>
            <w:rFonts w:ascii="Times New Roman" w:hAnsi="Times New Roman" w:cs="Times New Roman"/>
          </w:rPr>
          <w:t>financovaných</w:t>
        </w:r>
        <w:r w:rsidRPr="00F308BB">
          <w:rPr>
            <w:rFonts w:ascii="Times New Roman" w:hAnsi="Times New Roman" w:cs="Times New Roman"/>
          </w:rPr>
          <w:t xml:space="preserve"> </w:t>
        </w:r>
        <w:r w:rsidR="00B34797" w:rsidRPr="00F308BB">
          <w:rPr>
            <w:rFonts w:ascii="Times New Roman" w:hAnsi="Times New Roman" w:cs="Times New Roman"/>
          </w:rPr>
          <w:t xml:space="preserve">z TP v roku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00B34797">
          <w:rPr>
            <w:rFonts w:ascii="Times New Roman" w:hAnsi="Times New Roman" w:cs="Times New Roman"/>
          </w:rPr>
          <w:t xml:space="preserve"> (</w:t>
        </w:r>
        <w:r w:rsidR="001127BE" w:rsidRPr="00B34797">
          <w:rPr>
            <w:rFonts w:ascii="Times New Roman" w:hAnsi="Times New Roman" w:cs="Times New Roman"/>
          </w:rPr>
          <w:t>vypĺňa sa hodnota</w:t>
        </w:r>
        <w:r w:rsidR="001127BE">
          <w:rPr>
            <w:rFonts w:ascii="Times New Roman" w:hAnsi="Times New Roman" w:cs="Times New Roman"/>
          </w:rPr>
          <w:t xml:space="preserve"> za </w:t>
        </w:r>
        <w:r w:rsidR="006D0077">
          <w:rPr>
            <w:rFonts w:ascii="Times New Roman" w:hAnsi="Times New Roman" w:cs="Times New Roman"/>
          </w:rPr>
          <w:t xml:space="preserve">celý </w:t>
        </w:r>
        <w:r w:rsidR="001127BE">
          <w:rPr>
            <w:rFonts w:ascii="Times New Roman" w:hAnsi="Times New Roman" w:cs="Times New Roman"/>
          </w:rPr>
          <w:t>subjekt</w:t>
        </w:r>
        <w:r w:rsidR="00B34797">
          <w:rPr>
            <w:rFonts w:ascii="Times New Roman" w:hAnsi="Times New Roman" w:cs="Times New Roman"/>
          </w:rPr>
          <w:t>).</w:t>
        </w:r>
      </w:ins>
    </w:p>
    <w:p w14:paraId="3074C567" w14:textId="214CC09E" w:rsidR="00503AF8" w:rsidRDefault="00B34797" w:rsidP="00D30E3E">
      <w:pPr>
        <w:numPr>
          <w:ilvl w:val="0"/>
          <w:numId w:val="13"/>
        </w:numPr>
        <w:spacing w:before="120" w:line="240" w:lineRule="auto"/>
        <w:ind w:left="426" w:hanging="426"/>
        <w:rPr>
          <w:ins w:id="476" w:author="Autor"/>
          <w:rFonts w:ascii="Times New Roman" w:hAnsi="Times New Roman" w:cs="Times New Roman"/>
        </w:rPr>
      </w:pPr>
      <w:ins w:id="477" w:author="Autor">
        <w:r>
          <w:rPr>
            <w:rFonts w:ascii="Times New Roman" w:hAnsi="Times New Roman" w:cs="Times New Roman"/>
          </w:rPr>
          <w:t>Tabuľka “Prehľad pracovných pozícií</w:t>
        </w:r>
        <w:r w:rsidR="00A54031" w:rsidRPr="006341E2">
          <w:rPr>
            <w:rFonts w:ascii="Times New Roman" w:hAnsi="Times New Roman" w:cs="Times New Roman"/>
          </w:rPr>
          <w:t xml:space="preserve"> </w:t>
        </w:r>
        <w:r w:rsidR="00503AF8">
          <w:rPr>
            <w:rFonts w:ascii="Times New Roman" w:hAnsi="Times New Roman" w:cs="Times New Roman"/>
          </w:rPr>
          <w:t>–</w:t>
        </w:r>
        <w:r w:rsidR="00A54031">
          <w:rPr>
            <w:rFonts w:ascii="Times New Roman" w:hAnsi="Times New Roman" w:cs="Times New Roman"/>
          </w:rPr>
          <w:t xml:space="preserve"> </w:t>
        </w:r>
        <w:r w:rsidR="00503AF8">
          <w:rPr>
            <w:rFonts w:ascii="Times New Roman" w:hAnsi="Times New Roman" w:cs="Times New Roman"/>
          </w:rPr>
          <w:t>slúži na získanie údajov o </w:t>
        </w:r>
        <w:r>
          <w:rPr>
            <w:rFonts w:ascii="Times New Roman" w:hAnsi="Times New Roman" w:cs="Times New Roman"/>
          </w:rPr>
          <w:t xml:space="preserve">obsadenosti miest AK EŠIF podľa jednotlivých </w:t>
        </w:r>
        <w:r w:rsidR="00571184">
          <w:rPr>
            <w:rFonts w:ascii="Times New Roman" w:hAnsi="Times New Roman" w:cs="Times New Roman"/>
          </w:rPr>
          <w:t xml:space="preserve">štandardizovaných </w:t>
        </w:r>
        <w:r>
          <w:rPr>
            <w:rFonts w:ascii="Times New Roman" w:hAnsi="Times New Roman" w:cs="Times New Roman"/>
          </w:rPr>
          <w:t>pracovných pozícií definovaných Metodickým pokynom ÚV SR č. 22.</w:t>
        </w:r>
        <w:r w:rsidR="00571184">
          <w:rPr>
            <w:rFonts w:ascii="Times New Roman" w:hAnsi="Times New Roman" w:cs="Times New Roman"/>
          </w:rPr>
          <w:t xml:space="preserve"> Zadáva sa p</w:t>
        </w:r>
        <w:r w:rsidR="00571184" w:rsidRPr="00571184">
          <w:rPr>
            <w:rFonts w:ascii="Times New Roman" w:hAnsi="Times New Roman" w:cs="Times New Roman"/>
          </w:rPr>
          <w:t>riemerný evidenčný počet AK EŠIF</w:t>
        </w:r>
        <w:r w:rsidR="00014AB7">
          <w:rPr>
            <w:rFonts w:ascii="Times New Roman" w:hAnsi="Times New Roman" w:cs="Times New Roman"/>
          </w:rPr>
          <w:t xml:space="preserve"> za každú štandardizovanú pozíciu</w:t>
        </w:r>
        <w:r w:rsidR="00407008">
          <w:rPr>
            <w:rFonts w:ascii="Times New Roman" w:hAnsi="Times New Roman" w:cs="Times New Roman"/>
          </w:rPr>
          <w:t>,</w:t>
        </w:r>
        <w:r w:rsidR="00754837">
          <w:rPr>
            <w:rFonts w:ascii="Times New Roman" w:hAnsi="Times New Roman" w:cs="Times New Roman"/>
          </w:rPr>
          <w:t xml:space="preserve"> </w:t>
        </w:r>
        <w:r w:rsidR="00571184" w:rsidRPr="00571184">
          <w:rPr>
            <w:rFonts w:ascii="Times New Roman" w:hAnsi="Times New Roman" w:cs="Times New Roman"/>
          </w:rPr>
          <w:t xml:space="preserve">prepočítaný na plný pracovný úväzok za rok </w:t>
        </w:r>
        <w:r w:rsidR="00834C89">
          <w:rPr>
            <w:rFonts w:ascii="Times New Roman" w:hAnsi="Times New Roman" w:cs="Times New Roman"/>
          </w:rPr>
          <w:t>„</w:t>
        </w:r>
        <w:r w:rsidR="00834C89" w:rsidRPr="007D07B4">
          <w:rPr>
            <w:rFonts w:ascii="Times New Roman" w:hAnsi="Times New Roman" w:cs="Times New Roman"/>
          </w:rPr>
          <w:t>n</w:t>
        </w:r>
        <w:r w:rsidR="00834C89">
          <w:rPr>
            <w:rFonts w:ascii="Times New Roman" w:hAnsi="Times New Roman" w:cs="Times New Roman"/>
          </w:rPr>
          <w:t>“</w:t>
        </w:r>
        <w:r w:rsidR="00571184">
          <w:rPr>
            <w:rFonts w:ascii="Times New Roman" w:hAnsi="Times New Roman" w:cs="Times New Roman"/>
          </w:rPr>
          <w:t>.</w:t>
        </w:r>
      </w:ins>
    </w:p>
    <w:p w14:paraId="177CB497" w14:textId="4FF3233D" w:rsidR="005B7E55" w:rsidRDefault="00503AF8" w:rsidP="006341E2">
      <w:pPr>
        <w:spacing w:before="120" w:line="240" w:lineRule="auto"/>
        <w:rPr>
          <w:ins w:id="478" w:author="Autor"/>
          <w:rFonts w:ascii="Times New Roman" w:hAnsi="Times New Roman" w:cs="Times New Roman"/>
        </w:rPr>
      </w:pPr>
      <w:ins w:id="479" w:author="Autor">
        <w:r>
          <w:rPr>
            <w:rFonts w:ascii="Times New Roman" w:hAnsi="Times New Roman" w:cs="Times New Roman"/>
          </w:rPr>
          <w:t xml:space="preserve"> </w:t>
        </w:r>
      </w:ins>
    </w:p>
    <w:p w14:paraId="3D9BCA21" w14:textId="77777777" w:rsidR="00497605" w:rsidRDefault="00497605" w:rsidP="006341E2">
      <w:pPr>
        <w:spacing w:before="120" w:line="240" w:lineRule="auto"/>
        <w:rPr>
          <w:ins w:id="480" w:author="Autor"/>
          <w:rFonts w:ascii="Times New Roman" w:hAnsi="Times New Roman" w:cs="Times New Roman"/>
        </w:rPr>
      </w:pPr>
    </w:p>
    <w:p w14:paraId="127B69C8" w14:textId="262FDA67" w:rsidR="005B7E55" w:rsidRPr="00FF0994" w:rsidRDefault="00C93FCA" w:rsidP="00C93FCA">
      <w:pPr>
        <w:pStyle w:val="Nadpis2"/>
        <w:numPr>
          <w:ilvl w:val="0"/>
          <w:numId w:val="0"/>
        </w:numPr>
        <w:rPr>
          <w:color w:val="365F91" w:themeColor="accent1" w:themeShade="BF"/>
        </w:rPr>
      </w:pPr>
      <w:bookmarkStart w:id="481" w:name="_Toc511292807"/>
      <w:bookmarkStart w:id="482" w:name="_Toc484441640"/>
      <w:bookmarkEnd w:id="1"/>
      <w:bookmarkEnd w:id="294"/>
      <w:bookmarkEnd w:id="295"/>
      <w:r>
        <w:rPr>
          <w:color w:val="365F91" w:themeColor="accent1" w:themeShade="BF"/>
        </w:rPr>
        <w:t xml:space="preserve">7 </w:t>
      </w:r>
      <w:r w:rsidR="005B7E55">
        <w:rPr>
          <w:color w:val="365F91" w:themeColor="accent1" w:themeShade="BF"/>
        </w:rPr>
        <w:t>Zoznam príloh</w:t>
      </w:r>
      <w:bookmarkEnd w:id="481"/>
      <w:bookmarkEnd w:id="482"/>
      <w:r w:rsidR="005B7E55">
        <w:rPr>
          <w:color w:val="365F91" w:themeColor="accent1" w:themeShade="BF"/>
        </w:rPr>
        <w:t xml:space="preserve"> </w:t>
      </w:r>
    </w:p>
    <w:p w14:paraId="2455ED2F" w14:textId="77777777" w:rsidR="005B7E55" w:rsidRDefault="00321518" w:rsidP="006341E2">
      <w:pPr>
        <w:pStyle w:val="Odsekzoznamu"/>
        <w:numPr>
          <w:ilvl w:val="0"/>
          <w:numId w:val="40"/>
        </w:numPr>
        <w:spacing w:after="240" w:line="360" w:lineRule="auto"/>
        <w:ind w:left="714" w:hanging="357"/>
        <w:rPr>
          <w:del w:id="483" w:author="Autor"/>
          <w:rFonts w:ascii="Times New Roman" w:hAnsi="Times New Roman" w:cs="Times New Roman"/>
        </w:rPr>
      </w:pPr>
      <w:r>
        <w:rPr>
          <w:rFonts w:ascii="Times New Roman" w:hAnsi="Times New Roman" w:cs="Times New Roman"/>
        </w:rPr>
        <w:t xml:space="preserve">Príloha </w:t>
      </w:r>
      <w:r w:rsidR="00C34376">
        <w:rPr>
          <w:rFonts w:ascii="Times New Roman" w:hAnsi="Times New Roman" w:cs="Times New Roman"/>
        </w:rPr>
        <w:t xml:space="preserve">č. </w:t>
      </w:r>
      <w:del w:id="484" w:author="Autor">
        <w:r w:rsidR="005B7E55">
          <w:rPr>
            <w:rFonts w:ascii="Times New Roman" w:hAnsi="Times New Roman" w:cs="Times New Roman"/>
          </w:rPr>
          <w:delText xml:space="preserve">1 – </w:delText>
        </w:r>
        <w:r w:rsidR="00B82F79">
          <w:rPr>
            <w:rFonts w:ascii="Times New Roman" w:hAnsi="Times New Roman" w:cs="Times New Roman"/>
          </w:rPr>
          <w:delText>Administratívne kapacity EŠIF</w:delText>
        </w:r>
      </w:del>
    </w:p>
    <w:p w14:paraId="0F78E304" w14:textId="77777777" w:rsidR="005B7E55" w:rsidRDefault="005B7E55" w:rsidP="006341E2">
      <w:pPr>
        <w:pStyle w:val="Odsekzoznamu"/>
        <w:numPr>
          <w:ilvl w:val="0"/>
          <w:numId w:val="40"/>
        </w:numPr>
        <w:spacing w:after="240" w:line="360" w:lineRule="auto"/>
        <w:ind w:left="714" w:hanging="357"/>
        <w:rPr>
          <w:del w:id="485" w:author="Autor"/>
          <w:rFonts w:ascii="Times New Roman" w:hAnsi="Times New Roman" w:cs="Times New Roman"/>
        </w:rPr>
      </w:pPr>
      <w:del w:id="486" w:author="Autor">
        <w:r>
          <w:rPr>
            <w:rFonts w:ascii="Times New Roman" w:hAnsi="Times New Roman" w:cs="Times New Roman"/>
          </w:rPr>
          <w:delText xml:space="preserve">Príloha </w:delText>
        </w:r>
        <w:r w:rsidR="00C34376">
          <w:rPr>
            <w:rFonts w:ascii="Times New Roman" w:hAnsi="Times New Roman" w:cs="Times New Roman"/>
          </w:rPr>
          <w:delText xml:space="preserve">č. </w:delText>
        </w:r>
        <w:r>
          <w:rPr>
            <w:rFonts w:ascii="Times New Roman" w:hAnsi="Times New Roman" w:cs="Times New Roman"/>
          </w:rPr>
          <w:delText>2</w:delText>
        </w:r>
        <w:r w:rsidR="0040272C">
          <w:rPr>
            <w:rFonts w:ascii="Times New Roman" w:hAnsi="Times New Roman" w:cs="Times New Roman"/>
          </w:rPr>
          <w:delText xml:space="preserve"> </w:delText>
        </w:r>
        <w:r>
          <w:rPr>
            <w:rFonts w:ascii="Times New Roman" w:hAnsi="Times New Roman" w:cs="Times New Roman"/>
          </w:rPr>
          <w:delText xml:space="preserve">- </w:delText>
        </w:r>
        <w:r w:rsidR="00B82F79">
          <w:rPr>
            <w:rFonts w:ascii="Times New Roman" w:hAnsi="Times New Roman" w:cs="Times New Roman"/>
          </w:rPr>
          <w:delText xml:space="preserve">Podporné činnosti </w:delText>
        </w:r>
      </w:del>
    </w:p>
    <w:p w14:paraId="2BA9DA1C" w14:textId="77777777" w:rsidR="005B7E55" w:rsidRDefault="005B7E55" w:rsidP="006341E2">
      <w:pPr>
        <w:pStyle w:val="Odsekzoznamu"/>
        <w:numPr>
          <w:ilvl w:val="0"/>
          <w:numId w:val="40"/>
        </w:numPr>
        <w:spacing w:after="240" w:line="360" w:lineRule="auto"/>
        <w:ind w:left="714" w:hanging="357"/>
        <w:rPr>
          <w:del w:id="487" w:author="Autor"/>
          <w:rFonts w:ascii="Times New Roman" w:hAnsi="Times New Roman" w:cs="Times New Roman"/>
        </w:rPr>
      </w:pPr>
      <w:del w:id="488" w:author="Autor">
        <w:r>
          <w:rPr>
            <w:rFonts w:ascii="Times New Roman" w:hAnsi="Times New Roman" w:cs="Times New Roman"/>
          </w:rPr>
          <w:delText xml:space="preserve">Príloha </w:delText>
        </w:r>
        <w:r w:rsidR="00C34376">
          <w:rPr>
            <w:rFonts w:ascii="Times New Roman" w:hAnsi="Times New Roman" w:cs="Times New Roman"/>
          </w:rPr>
          <w:delText xml:space="preserve">č. </w:delText>
        </w:r>
        <w:r>
          <w:rPr>
            <w:rFonts w:ascii="Times New Roman" w:hAnsi="Times New Roman" w:cs="Times New Roman"/>
          </w:rPr>
          <w:delText xml:space="preserve">3 – </w:delText>
        </w:r>
        <w:r w:rsidR="00B82F79">
          <w:rPr>
            <w:rFonts w:ascii="Times New Roman" w:hAnsi="Times New Roman" w:cs="Times New Roman"/>
          </w:rPr>
          <w:delText xml:space="preserve">Fluktuácia </w:delText>
        </w:r>
      </w:del>
    </w:p>
    <w:p w14:paraId="2E212CDB" w14:textId="77777777" w:rsidR="005B7E55" w:rsidRDefault="005B7E55" w:rsidP="006341E2">
      <w:pPr>
        <w:pStyle w:val="Odsekzoznamu"/>
        <w:numPr>
          <w:ilvl w:val="0"/>
          <w:numId w:val="40"/>
        </w:numPr>
        <w:spacing w:after="240" w:line="360" w:lineRule="auto"/>
        <w:ind w:left="714" w:hanging="357"/>
        <w:rPr>
          <w:del w:id="489" w:author="Autor"/>
          <w:rFonts w:ascii="Times New Roman" w:hAnsi="Times New Roman" w:cs="Times New Roman"/>
        </w:rPr>
      </w:pPr>
      <w:del w:id="490" w:author="Autor">
        <w:r>
          <w:rPr>
            <w:rFonts w:ascii="Times New Roman" w:hAnsi="Times New Roman" w:cs="Times New Roman"/>
          </w:rPr>
          <w:delText xml:space="preserve">Príloha </w:delText>
        </w:r>
        <w:r w:rsidR="00C34376">
          <w:rPr>
            <w:rFonts w:ascii="Times New Roman" w:hAnsi="Times New Roman" w:cs="Times New Roman"/>
          </w:rPr>
          <w:delText xml:space="preserve">č. </w:delText>
        </w:r>
        <w:r>
          <w:rPr>
            <w:rFonts w:ascii="Times New Roman" w:hAnsi="Times New Roman" w:cs="Times New Roman"/>
          </w:rPr>
          <w:delText xml:space="preserve">4 - </w:delText>
        </w:r>
        <w:r w:rsidR="00B82F79" w:rsidRPr="00B82F79">
          <w:rPr>
            <w:rFonts w:ascii="Times New Roman" w:hAnsi="Times New Roman" w:cs="Times New Roman"/>
          </w:rPr>
          <w:delText xml:space="preserve">Využívanie zdrojov TP na </w:delText>
        </w:r>
        <w:r w:rsidR="00790BDD">
          <w:rPr>
            <w:rFonts w:ascii="Times New Roman" w:hAnsi="Times New Roman" w:cs="Times New Roman"/>
          </w:rPr>
          <w:delText>financovanie</w:delText>
        </w:r>
        <w:r w:rsidR="00790BDD" w:rsidRPr="00B82F79">
          <w:rPr>
            <w:rFonts w:ascii="Times New Roman" w:hAnsi="Times New Roman" w:cs="Times New Roman"/>
          </w:rPr>
          <w:delText xml:space="preserve"> </w:delText>
        </w:r>
        <w:r w:rsidR="00A0433B">
          <w:rPr>
            <w:rFonts w:ascii="Times New Roman" w:hAnsi="Times New Roman" w:cs="Times New Roman"/>
          </w:rPr>
          <w:delText>osobných</w:delText>
        </w:r>
        <w:r w:rsidR="00EE41A8" w:rsidRPr="00B82F79">
          <w:rPr>
            <w:rFonts w:ascii="Times New Roman" w:hAnsi="Times New Roman" w:cs="Times New Roman"/>
          </w:rPr>
          <w:delText xml:space="preserve"> </w:delText>
        </w:r>
        <w:r w:rsidR="00B82F79" w:rsidRPr="00B82F79">
          <w:rPr>
            <w:rFonts w:ascii="Times New Roman" w:hAnsi="Times New Roman" w:cs="Times New Roman"/>
          </w:rPr>
          <w:delText xml:space="preserve">výdavkov AK EŠIF </w:delText>
        </w:r>
      </w:del>
    </w:p>
    <w:p w14:paraId="49C28861" w14:textId="77777777" w:rsidR="00B82F79" w:rsidRDefault="00B82F79" w:rsidP="002A2650">
      <w:pPr>
        <w:pStyle w:val="Odsekzoznamu"/>
        <w:numPr>
          <w:ilvl w:val="0"/>
          <w:numId w:val="40"/>
        </w:numPr>
        <w:spacing w:before="0" w:after="240" w:line="240" w:lineRule="auto"/>
        <w:ind w:left="714" w:hanging="357"/>
        <w:rPr>
          <w:del w:id="491" w:author="Autor"/>
          <w:rFonts w:ascii="Times New Roman" w:hAnsi="Times New Roman" w:cs="Times New Roman"/>
        </w:rPr>
      </w:pPr>
      <w:del w:id="492" w:author="Autor">
        <w:r>
          <w:rPr>
            <w:rFonts w:ascii="Times New Roman" w:hAnsi="Times New Roman" w:cs="Times New Roman"/>
          </w:rPr>
          <w:delText xml:space="preserve">Príloha </w:delText>
        </w:r>
        <w:r w:rsidR="00C34376">
          <w:rPr>
            <w:rFonts w:ascii="Times New Roman" w:hAnsi="Times New Roman" w:cs="Times New Roman"/>
          </w:rPr>
          <w:delText xml:space="preserve">č. </w:delText>
        </w:r>
        <w:r>
          <w:rPr>
            <w:rFonts w:ascii="Times New Roman" w:hAnsi="Times New Roman" w:cs="Times New Roman"/>
          </w:rPr>
          <w:delText xml:space="preserve">5 - </w:delText>
        </w:r>
        <w:r w:rsidRPr="00B82F79">
          <w:rPr>
            <w:rFonts w:ascii="Times New Roman" w:hAnsi="Times New Roman" w:cs="Times New Roman"/>
          </w:rPr>
          <w:delText xml:space="preserve">Využívanie zdrojov TP na </w:delText>
        </w:r>
        <w:r w:rsidR="00790BDD">
          <w:rPr>
            <w:rFonts w:ascii="Times New Roman" w:hAnsi="Times New Roman" w:cs="Times New Roman"/>
          </w:rPr>
          <w:delText>financovanie</w:delText>
        </w:r>
        <w:r w:rsidR="00790BDD" w:rsidRPr="00B82F79">
          <w:rPr>
            <w:rFonts w:ascii="Times New Roman" w:hAnsi="Times New Roman" w:cs="Times New Roman"/>
          </w:rPr>
          <w:delText xml:space="preserve"> </w:delText>
        </w:r>
        <w:r w:rsidR="00A0433B">
          <w:rPr>
            <w:rFonts w:ascii="Times New Roman" w:hAnsi="Times New Roman" w:cs="Times New Roman"/>
          </w:rPr>
          <w:delText>osobných</w:delText>
        </w:r>
        <w:r w:rsidR="00EE41A8" w:rsidRPr="00B82F79">
          <w:rPr>
            <w:rFonts w:ascii="Times New Roman" w:hAnsi="Times New Roman" w:cs="Times New Roman"/>
          </w:rPr>
          <w:delText xml:space="preserve"> </w:delText>
        </w:r>
        <w:r w:rsidRPr="00B82F79">
          <w:rPr>
            <w:rFonts w:ascii="Times New Roman" w:hAnsi="Times New Roman" w:cs="Times New Roman"/>
          </w:rPr>
          <w:delText xml:space="preserve">výdavkov </w:delText>
        </w:r>
        <w:r>
          <w:rPr>
            <w:rFonts w:ascii="Times New Roman" w:hAnsi="Times New Roman" w:cs="Times New Roman"/>
          </w:rPr>
          <w:delText>v rámci podporných činností</w:delText>
        </w:r>
        <w:r w:rsidRPr="00B82F79">
          <w:rPr>
            <w:rFonts w:ascii="Times New Roman" w:hAnsi="Times New Roman" w:cs="Times New Roman"/>
          </w:rPr>
          <w:delText xml:space="preserve"> </w:delText>
        </w:r>
      </w:del>
    </w:p>
    <w:p w14:paraId="50D8DA24" w14:textId="46F6BB44" w:rsidR="00A30DC3" w:rsidRDefault="00321518" w:rsidP="00A50DEC">
      <w:pPr>
        <w:pStyle w:val="Odsekzoznamu"/>
        <w:numPr>
          <w:ilvl w:val="0"/>
          <w:numId w:val="40"/>
        </w:numPr>
        <w:spacing w:before="0" w:after="240" w:line="240" w:lineRule="auto"/>
        <w:ind w:left="426" w:hanging="426"/>
        <w:rPr>
          <w:rFonts w:ascii="Times New Roman" w:hAnsi="Times New Roman" w:cs="Times New Roman"/>
        </w:rPr>
        <w:pPrChange w:id="493" w:author="Autor">
          <w:pPr>
            <w:pStyle w:val="Odsekzoznamu"/>
            <w:numPr>
              <w:numId w:val="40"/>
            </w:numPr>
            <w:spacing w:before="0" w:after="240" w:line="240" w:lineRule="auto"/>
            <w:ind w:left="720" w:hanging="360"/>
          </w:pPr>
        </w:pPrChange>
      </w:pPr>
      <w:del w:id="494" w:author="Autor">
        <w:r>
          <w:rPr>
            <w:rFonts w:ascii="Times New Roman" w:hAnsi="Times New Roman" w:cs="Times New Roman"/>
          </w:rPr>
          <w:delText xml:space="preserve">Príloha </w:delText>
        </w:r>
        <w:r w:rsidR="00C34376">
          <w:rPr>
            <w:rFonts w:ascii="Times New Roman" w:hAnsi="Times New Roman" w:cs="Times New Roman"/>
          </w:rPr>
          <w:delText xml:space="preserve">č. </w:delText>
        </w:r>
        <w:r>
          <w:rPr>
            <w:rFonts w:ascii="Times New Roman" w:hAnsi="Times New Roman" w:cs="Times New Roman"/>
          </w:rPr>
          <w:delText>6</w:delText>
        </w:r>
      </w:del>
      <w:ins w:id="495" w:author="Autor">
        <w:r w:rsidR="00853242">
          <w:rPr>
            <w:rFonts w:ascii="Times New Roman" w:hAnsi="Times New Roman" w:cs="Times New Roman"/>
          </w:rPr>
          <w:t>1</w:t>
        </w:r>
      </w:ins>
      <w:r>
        <w:rPr>
          <w:rFonts w:ascii="Times New Roman" w:hAnsi="Times New Roman" w:cs="Times New Roman"/>
        </w:rPr>
        <w:t xml:space="preserve"> – Štvrťročný výkaz o</w:t>
      </w:r>
      <w:r w:rsidR="00996250">
        <w:rPr>
          <w:rFonts w:ascii="Times New Roman" w:hAnsi="Times New Roman" w:cs="Times New Roman"/>
        </w:rPr>
        <w:t> </w:t>
      </w:r>
      <w:r>
        <w:rPr>
          <w:rFonts w:ascii="Times New Roman" w:hAnsi="Times New Roman" w:cs="Times New Roman"/>
        </w:rPr>
        <w:t>práci</w:t>
      </w:r>
      <w:r w:rsidR="00996250">
        <w:rPr>
          <w:rFonts w:ascii="Times New Roman" w:hAnsi="Times New Roman" w:cs="Times New Roman"/>
        </w:rPr>
        <w:t xml:space="preserve"> na rok 2017</w:t>
      </w:r>
      <w:r>
        <w:rPr>
          <w:rFonts w:ascii="Times New Roman" w:hAnsi="Times New Roman" w:cs="Times New Roman"/>
        </w:rPr>
        <w:t xml:space="preserve">, Práca 2-04, Štatistický úrad Slovenskej republiky </w:t>
      </w:r>
    </w:p>
    <w:p w14:paraId="027B0B3B" w14:textId="77777777" w:rsidR="00A30DC3" w:rsidRPr="001C2D9E" w:rsidRDefault="00A30DC3" w:rsidP="001C2D9E">
      <w:pPr>
        <w:pStyle w:val="Odsekzoznamu"/>
        <w:numPr>
          <w:ilvl w:val="0"/>
          <w:numId w:val="40"/>
        </w:numPr>
        <w:spacing w:before="0" w:after="240" w:line="240" w:lineRule="auto"/>
        <w:ind w:left="714" w:hanging="357"/>
        <w:rPr>
          <w:del w:id="496" w:author="Autor"/>
          <w:rFonts w:ascii="Times New Roman" w:hAnsi="Times New Roman" w:cs="Times New Roman"/>
        </w:rPr>
      </w:pPr>
      <w:del w:id="497" w:author="Autor">
        <w:r w:rsidRPr="001C2D9E">
          <w:rPr>
            <w:rFonts w:ascii="Times New Roman" w:hAnsi="Times New Roman" w:cs="Times New Roman"/>
          </w:rPr>
          <w:delText>Príloha č.</w:delText>
        </w:r>
        <w:r w:rsidR="001B04B9">
          <w:rPr>
            <w:rFonts w:ascii="Times New Roman" w:hAnsi="Times New Roman" w:cs="Times New Roman"/>
          </w:rPr>
          <w:delText xml:space="preserve"> </w:delText>
        </w:r>
        <w:r w:rsidRPr="001C2D9E">
          <w:rPr>
            <w:rFonts w:ascii="Times New Roman" w:hAnsi="Times New Roman" w:cs="Times New Roman"/>
          </w:rPr>
          <w:delText xml:space="preserve">7 - </w:delText>
        </w:r>
        <w:r w:rsidRPr="001C2D9E">
          <w:rPr>
            <w:rFonts w:ascii="Times New Roman" w:eastAsia="Times New Roman" w:hAnsi="Times New Roman" w:cs="Times New Roman"/>
            <w:lang w:eastAsia="sk-SK"/>
          </w:rPr>
          <w:delText xml:space="preserve">Prehľad </w:delText>
        </w:r>
        <w:r w:rsidR="00B86DF0" w:rsidRPr="001C2D9E">
          <w:rPr>
            <w:rFonts w:ascii="Times New Roman" w:eastAsia="Times New Roman" w:hAnsi="Times New Roman" w:cs="Times New Roman"/>
            <w:lang w:eastAsia="sk-SK"/>
          </w:rPr>
          <w:delText>štandardizovaných</w:delText>
        </w:r>
        <w:r w:rsidR="001C2D9E">
          <w:rPr>
            <w:rFonts w:ascii="Times New Roman" w:eastAsia="Times New Roman" w:hAnsi="Times New Roman" w:cs="Times New Roman"/>
            <w:lang w:eastAsia="sk-SK"/>
          </w:rPr>
          <w:delText xml:space="preserve">, neštandardizovaných a riadiacich </w:delText>
        </w:r>
        <w:r w:rsidR="00B86DF0" w:rsidRPr="001C2D9E">
          <w:rPr>
            <w:rFonts w:ascii="Times New Roman" w:eastAsia="Times New Roman" w:hAnsi="Times New Roman" w:cs="Times New Roman"/>
            <w:lang w:eastAsia="sk-SK"/>
          </w:rPr>
          <w:delText xml:space="preserve"> </w:delText>
        </w:r>
        <w:r w:rsidRPr="001C2D9E">
          <w:rPr>
            <w:rFonts w:ascii="Times New Roman" w:eastAsia="Times New Roman" w:hAnsi="Times New Roman" w:cs="Times New Roman"/>
            <w:lang w:eastAsia="sk-SK"/>
          </w:rPr>
          <w:delText>pracovných pozícií subjekt</w:delText>
        </w:r>
        <w:r w:rsidR="00864B23">
          <w:rPr>
            <w:rFonts w:ascii="Times New Roman" w:eastAsia="Times New Roman" w:hAnsi="Times New Roman" w:cs="Times New Roman"/>
            <w:lang w:eastAsia="sk-SK"/>
          </w:rPr>
          <w:delText>ov</w:delText>
        </w:r>
        <w:r w:rsidR="00B86DF0" w:rsidRPr="001C2D9E">
          <w:rPr>
            <w:rFonts w:ascii="Times New Roman" w:eastAsia="Times New Roman" w:hAnsi="Times New Roman" w:cs="Times New Roman"/>
            <w:lang w:eastAsia="sk-SK"/>
          </w:rPr>
          <w:delText xml:space="preserve"> zapojených do riadenia, implementácie, kontroly a auditu EŠIF v programovom období 2014 – 2020</w:delText>
        </w:r>
      </w:del>
    </w:p>
    <w:p w14:paraId="43649587" w14:textId="77777777" w:rsidR="00DA62B8" w:rsidRPr="002639E5" w:rsidRDefault="00DA62B8" w:rsidP="00CA40AA">
      <w:pPr>
        <w:spacing w:after="360"/>
        <w:rPr>
          <w:rFonts w:ascii="Times New Roman" w:hAnsi="Times New Roman" w:cs="Times New Roman"/>
        </w:rPr>
      </w:pPr>
    </w:p>
    <w:sectPr w:rsidR="00DA62B8" w:rsidRPr="002639E5" w:rsidSect="00BC6F79">
      <w:footerReference w:type="default" r:id="rId17"/>
      <w:type w:val="continuous"/>
      <w:pgSz w:w="11906" w:h="16838" w:code="9"/>
      <w:pgMar w:top="2268" w:right="1558" w:bottom="1559" w:left="1418" w:header="709"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061AA" w14:textId="77777777" w:rsidR="00066E0D" w:rsidRDefault="00066E0D">
      <w:r>
        <w:separator/>
      </w:r>
    </w:p>
    <w:p w14:paraId="7A2F5DA4" w14:textId="77777777" w:rsidR="00066E0D" w:rsidRDefault="00066E0D"/>
  </w:endnote>
  <w:endnote w:type="continuationSeparator" w:id="0">
    <w:p w14:paraId="570BC480" w14:textId="77777777" w:rsidR="00066E0D" w:rsidRDefault="00066E0D">
      <w:r>
        <w:continuationSeparator/>
      </w:r>
    </w:p>
    <w:p w14:paraId="797E4C72" w14:textId="77777777" w:rsidR="00066E0D" w:rsidRDefault="00066E0D"/>
  </w:endnote>
  <w:endnote w:type="continuationNotice" w:id="1">
    <w:p w14:paraId="418A16C0" w14:textId="77777777" w:rsidR="00066E0D" w:rsidRDefault="00066E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D20" w14:textId="4A5A98C3" w:rsidR="00510827" w:rsidRDefault="00510827">
    <w:pPr>
      <w:pStyle w:val="Pta"/>
      <w:jc w:val="right"/>
    </w:pPr>
  </w:p>
  <w:p w14:paraId="2933EBC1" w14:textId="77777777" w:rsidR="00510827" w:rsidRDefault="0051082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63578050"/>
      <w:docPartObj>
        <w:docPartGallery w:val="Page Numbers (Bottom of Page)"/>
        <w:docPartUnique/>
      </w:docPartObj>
    </w:sdtPr>
    <w:sdtEndPr/>
    <w:sdtContent>
      <w:p w14:paraId="5D3B354D" w14:textId="04632712" w:rsidR="00510827" w:rsidRPr="0006073B" w:rsidRDefault="0006073B">
        <w:pPr>
          <w:pStyle w:val="Pta"/>
          <w:jc w:val="right"/>
          <w:rPr>
            <w:rFonts w:ascii="Times New Roman" w:hAnsi="Times New Roman" w:cs="Times New Roman"/>
          </w:rPr>
        </w:pPr>
        <w:r w:rsidRPr="00CF60E2">
          <w:rPr>
            <w:noProof/>
            <w:lang w:eastAsia="sk-SK"/>
          </w:rPr>
          <mc:AlternateContent>
            <mc:Choice Requires="wps">
              <w:drawing>
                <wp:anchor distT="0" distB="0" distL="114300" distR="114300" simplePos="0" relativeHeight="251662848" behindDoc="0" locked="0" layoutInCell="1" allowOverlap="1" wp14:anchorId="49FC4EDE" wp14:editId="74D0057B">
                  <wp:simplePos x="0" y="0"/>
                  <wp:positionH relativeFrom="margin">
                    <wp:align>left</wp:align>
                  </wp:positionH>
                  <wp:positionV relativeFrom="paragraph">
                    <wp:posOffset>-19685</wp:posOffset>
                  </wp:positionV>
                  <wp:extent cx="5762625" cy="9525"/>
                  <wp:effectExtent l="57150" t="38100" r="47625" b="85725"/>
                  <wp:wrapNone/>
                  <wp:docPr id="2138" name="Rovná spojnica 2138"/>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8CE8857" id="Rovná spojnica 2138" o:spid="_x0000_s1026" style="position:absolute;flip:y;z-index:251662848;visibility:visible;mso-wrap-style:square;mso-wrap-distance-left:9pt;mso-wrap-distance-top:0;mso-wrap-distance-right:9pt;mso-wrap-distance-bottom:0;mso-position-horizontal:left;mso-position-horizontal-relative:margin;mso-position-vertical:absolute;mso-position-vertical-relative:text" from="0,-1.55pt" to="453.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" strokecolor="#4f81bd" strokeweight="3pt">
                  <v:shadow on="t" color="black" opacity="22937f" origin=",.5" offset="0,.63889mm"/>
                  <w10:wrap anchorx="margin"/>
                </v:line>
              </w:pict>
            </mc:Fallback>
          </mc:AlternateContent>
        </w:r>
        <w:r w:rsidR="00FE3003" w:rsidRPr="0006073B">
          <w:rPr>
            <w:rFonts w:ascii="Times New Roman" w:hAnsi="Times New Roman" w:cs="Times New Roman"/>
          </w:rPr>
          <w:t xml:space="preserve">Strana </w:t>
        </w:r>
        <w:r w:rsidR="00510827" w:rsidRPr="0006073B">
          <w:rPr>
            <w:rFonts w:ascii="Times New Roman" w:hAnsi="Times New Roman" w:cs="Times New Roman"/>
          </w:rPr>
          <w:fldChar w:fldCharType="begin"/>
        </w:r>
        <w:r w:rsidR="00510827" w:rsidRPr="0006073B">
          <w:rPr>
            <w:rFonts w:ascii="Times New Roman" w:hAnsi="Times New Roman" w:cs="Times New Roman"/>
          </w:rPr>
          <w:instrText>PAGE   \* MERGEFORMAT</w:instrText>
        </w:r>
        <w:r w:rsidR="00510827" w:rsidRPr="0006073B">
          <w:rPr>
            <w:rFonts w:ascii="Times New Roman" w:hAnsi="Times New Roman" w:cs="Times New Roman"/>
          </w:rPr>
          <w:fldChar w:fldCharType="separate"/>
        </w:r>
        <w:r w:rsidR="00A50DEC">
          <w:rPr>
            <w:rFonts w:ascii="Times New Roman" w:hAnsi="Times New Roman" w:cs="Times New Roman"/>
            <w:noProof/>
          </w:rPr>
          <w:t>6</w:t>
        </w:r>
        <w:r w:rsidR="00510827" w:rsidRPr="0006073B">
          <w:rPr>
            <w:rFonts w:ascii="Times New Roman" w:hAnsi="Times New Roman" w:cs="Times New Roman"/>
          </w:rPr>
          <w:fldChar w:fldCharType="end"/>
        </w:r>
      </w:p>
    </w:sdtContent>
  </w:sdt>
  <w:p w14:paraId="77889E96" w14:textId="77777777" w:rsidR="00510827" w:rsidRDefault="0051082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14956" w14:textId="77777777" w:rsidR="00066E0D" w:rsidRDefault="00066E0D">
      <w:r>
        <w:separator/>
      </w:r>
    </w:p>
    <w:p w14:paraId="28972B28" w14:textId="77777777" w:rsidR="00066E0D" w:rsidRDefault="00066E0D"/>
  </w:footnote>
  <w:footnote w:type="continuationSeparator" w:id="0">
    <w:p w14:paraId="46E15DD2" w14:textId="77777777" w:rsidR="00066E0D" w:rsidRDefault="00066E0D">
      <w:r>
        <w:continuationSeparator/>
      </w:r>
    </w:p>
    <w:p w14:paraId="4ED90FF7" w14:textId="77777777" w:rsidR="00066E0D" w:rsidRDefault="00066E0D"/>
  </w:footnote>
  <w:footnote w:type="continuationNotice" w:id="1">
    <w:p w14:paraId="3AF59513" w14:textId="77777777" w:rsidR="00066E0D" w:rsidRDefault="00066E0D">
      <w:pPr>
        <w:spacing w:after="0" w:line="240" w:lineRule="auto"/>
      </w:pPr>
    </w:p>
  </w:footnote>
  <w:footnote w:id="2">
    <w:p w14:paraId="31097B56" w14:textId="77777777" w:rsidR="00BD32D2" w:rsidRPr="00DD397E" w:rsidRDefault="00BD32D2" w:rsidP="00BD32D2">
      <w:pPr>
        <w:pStyle w:val="Textpoznmkypodiarou"/>
        <w:rPr>
          <w:rFonts w:ascii="Times New Roman" w:hAnsi="Times New Roman" w:cs="Times New Roman"/>
        </w:rPr>
      </w:pPr>
      <w:r w:rsidRPr="00DD397E">
        <w:rPr>
          <w:rStyle w:val="Odkaznapoznmkupodiarou"/>
          <w:rFonts w:ascii="Times New Roman" w:hAnsi="Times New Roman" w:cs="Times New Roman"/>
        </w:rPr>
        <w:footnoteRef/>
      </w:r>
      <w:r w:rsidRPr="00DD397E">
        <w:rPr>
          <w:rFonts w:ascii="Times New Roman" w:hAnsi="Times New Roman" w:cs="Times New Roman"/>
        </w:rPr>
        <w:t xml:space="preserve"> </w:t>
      </w:r>
      <w:r w:rsidRPr="00F065BC">
        <w:rPr>
          <w:rFonts w:ascii="Times New Roman" w:hAnsi="Times New Roman" w:cs="Times New Roman"/>
        </w:rPr>
        <w:t xml:space="preserve">Kategória výdavkov: 610 </w:t>
      </w:r>
      <w:r w:rsidRPr="008C0268">
        <w:rPr>
          <w:rFonts w:ascii="Times New Roman" w:hAnsi="Times New Roman" w:cs="Times New Roman"/>
          <w:bCs/>
          <w:iCs/>
          <w:color w:val="333333"/>
          <w:bdr w:val="none" w:sz="0" w:space="0" w:color="auto" w:frame="1"/>
        </w:rPr>
        <w:t>Mzdy, platy, služobné príjmy a ostatné osobné vyrovnania a 620 Poistné a príspevok do poisťovní podľa Ekonomickej klasifikácie rozpočtovej klasifikácie.</w:t>
      </w:r>
      <w:r w:rsidRPr="00DD397E">
        <w:rPr>
          <w:rFonts w:ascii="Times New Roman" w:hAnsi="Times New Roman" w:cs="Times New Roman"/>
          <w:bCs/>
          <w:iCs/>
          <w:color w:val="333333"/>
          <w:bdr w:val="none" w:sz="0" w:space="0" w:color="auto" w:frame="1"/>
          <w:shd w:val="clear" w:color="auto" w:fill="F9FBFE"/>
        </w:rPr>
        <w:t xml:space="preserve"> </w:t>
      </w:r>
    </w:p>
  </w:footnote>
  <w:footnote w:id="3">
    <w:p w14:paraId="5A2BC8B4" w14:textId="77777777" w:rsidR="00F065BC" w:rsidRDefault="00F065BC">
      <w:pPr>
        <w:pStyle w:val="Textpoznmkypodiarou"/>
        <w:rPr>
          <w:del w:id="251" w:author="Autor"/>
        </w:rPr>
      </w:pPr>
      <w:del w:id="252" w:author="Autor">
        <w:r>
          <w:rPr>
            <w:rStyle w:val="Odkaznapoznmkupodiarou"/>
          </w:rPr>
          <w:footnoteRef/>
        </w:r>
        <w:r>
          <w:delText xml:space="preserve"> </w:delText>
        </w:r>
        <w:r w:rsidRPr="008C0268">
          <w:rPr>
            <w:rFonts w:ascii="Times New Roman" w:hAnsi="Times New Roman" w:cs="Times New Roman"/>
          </w:rPr>
          <w:delText>Uvedený výkaz je pr</w:delText>
        </w:r>
        <w:r w:rsidRPr="00F065BC">
          <w:rPr>
            <w:rFonts w:ascii="Times New Roman" w:hAnsi="Times New Roman" w:cs="Times New Roman"/>
          </w:rPr>
          <w:delText>avidelne aktualizovaný pre každ</w:delText>
        </w:r>
        <w:r>
          <w:rPr>
            <w:rFonts w:ascii="Times New Roman" w:hAnsi="Times New Roman" w:cs="Times New Roman"/>
          </w:rPr>
          <w:delText>ý</w:delText>
        </w:r>
        <w:r w:rsidRPr="008C0268">
          <w:rPr>
            <w:rFonts w:ascii="Times New Roman" w:hAnsi="Times New Roman" w:cs="Times New Roman"/>
          </w:rPr>
          <w:delText xml:space="preserve"> rok n</w:delText>
        </w:r>
      </w:del>
    </w:p>
  </w:footnote>
  <w:footnote w:id="4">
    <w:p w14:paraId="463990D2" w14:textId="77777777" w:rsidR="006A5C0B" w:rsidRPr="00433EC7" w:rsidRDefault="006A5C0B">
      <w:pPr>
        <w:pStyle w:val="Textpoznmkypodiarou"/>
        <w:rPr>
          <w:del w:id="363" w:author="Autor"/>
          <w:rFonts w:ascii="Times New Roman" w:hAnsi="Times New Roman" w:cs="Times New Roman"/>
        </w:rPr>
      </w:pPr>
      <w:del w:id="364" w:author="Autor">
        <w:r w:rsidRPr="00433EC7">
          <w:rPr>
            <w:rStyle w:val="Odkaznapoznmkupodiarou"/>
            <w:rFonts w:ascii="Times New Roman" w:hAnsi="Times New Roman" w:cs="Times New Roman"/>
          </w:rPr>
          <w:footnoteRef/>
        </w:r>
        <w:r w:rsidRPr="00433EC7">
          <w:rPr>
            <w:rFonts w:ascii="Times New Roman" w:hAnsi="Times New Roman" w:cs="Times New Roman"/>
          </w:rPr>
          <w:delText xml:space="preserve"> A Najvyšší kontrolný úrad Slovenskej republiky. </w:delText>
        </w:r>
      </w:del>
    </w:p>
  </w:footnote>
  <w:footnote w:id="5">
    <w:p w14:paraId="27567805" w14:textId="2767E06A" w:rsidR="00C45E73" w:rsidRPr="0008384F" w:rsidRDefault="00C45E73">
      <w:pPr>
        <w:pStyle w:val="Textpoznmkypodiarou"/>
        <w:rPr>
          <w:ins w:id="368" w:author="Autor"/>
          <w:rFonts w:ascii="Times New Roman" w:hAnsi="Times New Roman" w:cs="Times New Roman"/>
        </w:rPr>
      </w:pPr>
      <w:ins w:id="369" w:author="Autor">
        <w:r w:rsidRPr="0008384F">
          <w:rPr>
            <w:rStyle w:val="Odkaznapoznmkupodiarou"/>
            <w:rFonts w:ascii="Times New Roman" w:hAnsi="Times New Roman" w:cs="Times New Roman"/>
          </w:rPr>
          <w:footnoteRef/>
        </w:r>
        <w:r w:rsidRPr="0008384F">
          <w:rPr>
            <w:rFonts w:ascii="Times New Roman" w:hAnsi="Times New Roman" w:cs="Times New Roman"/>
          </w:rPr>
          <w:t xml:space="preserve"> ÚOŠS prostredníctvom </w:t>
        </w:r>
        <w:r w:rsidR="00803ADD" w:rsidRPr="0008384F">
          <w:rPr>
            <w:rFonts w:ascii="Times New Roman" w:hAnsi="Times New Roman" w:cs="Times New Roman"/>
          </w:rPr>
          <w:t xml:space="preserve">role </w:t>
        </w:r>
        <w:r w:rsidRPr="0008384F">
          <w:rPr>
            <w:rFonts w:ascii="Times New Roman" w:hAnsi="Times New Roman" w:cs="Times New Roman"/>
          </w:rPr>
          <w:t>„</w:t>
        </w:r>
        <w:r w:rsidR="00803ADD" w:rsidRPr="00803ADD">
          <w:rPr>
            <w:rFonts w:ascii="Times New Roman" w:hAnsi="Times New Roman" w:cs="Times New Roman"/>
          </w:rPr>
          <w:t>Správca</w:t>
        </w:r>
        <w:r w:rsidRPr="00803ADD">
          <w:rPr>
            <w:rFonts w:ascii="Times New Roman" w:hAnsi="Times New Roman" w:cs="Times New Roman"/>
          </w:rPr>
          <w:t xml:space="preserve"> evidencie údajov k metodickému pokynu“</w:t>
        </w:r>
        <w:r w:rsidRPr="0008384F">
          <w:rPr>
            <w:rFonts w:ascii="Times New Roman" w:hAnsi="Times New Roman" w:cs="Times New Roman"/>
          </w:rPr>
          <w:t xml:space="preserve"> </w:t>
        </w:r>
        <w:r w:rsidR="00803ADD" w:rsidRPr="0008384F">
          <w:rPr>
            <w:rFonts w:ascii="Times New Roman" w:hAnsi="Times New Roman" w:cs="Times New Roman"/>
          </w:rPr>
          <w:t>pristupuje do evidencie údajov subjektu</w:t>
        </w:r>
        <w:r w:rsidR="00EB4B1B">
          <w:rPr>
            <w:rFonts w:ascii="Times New Roman" w:hAnsi="Times New Roman" w:cs="Times New Roman"/>
          </w:rPr>
          <w:t>,</w:t>
        </w:r>
        <w:r w:rsidR="00803ADD" w:rsidRPr="0008384F">
          <w:rPr>
            <w:rFonts w:ascii="Times New Roman" w:hAnsi="Times New Roman" w:cs="Times New Roman"/>
          </w:rPr>
          <w:t xml:space="preserve"> spadajúceho do jeho rozpočtovej kapitoly, skontroluje správnosť údajov a odošle report prostredníctvom na to určenej funkcie ÚV SR</w:t>
        </w:r>
        <w:r w:rsidR="002A2E98">
          <w:rPr>
            <w:rFonts w:ascii="Times New Roman" w:hAnsi="Times New Roman" w:cs="Times New Roman"/>
          </w:rPr>
          <w:t>.</w:t>
        </w:r>
      </w:ins>
    </w:p>
  </w:footnote>
  <w:footnote w:id="6">
    <w:p w14:paraId="683BDA83" w14:textId="48C8296C" w:rsidR="00A770CD" w:rsidRDefault="00A770CD" w:rsidP="00CC5DB7">
      <w:pPr>
        <w:pStyle w:val="Textpoznmkypodiarou"/>
        <w:ind w:left="90" w:hanging="90"/>
      </w:pPr>
      <w:r w:rsidRPr="00433EC7">
        <w:rPr>
          <w:rStyle w:val="Odkaznapoznmkupodiarou"/>
          <w:rFonts w:ascii="Times New Roman" w:hAnsi="Times New Roman" w:cs="Times New Roman"/>
        </w:rPr>
        <w:footnoteRef/>
      </w:r>
      <w:r w:rsidRPr="00433EC7">
        <w:rPr>
          <w:rFonts w:ascii="Times New Roman" w:hAnsi="Times New Roman" w:cs="Times New Roman"/>
        </w:rPr>
        <w:t xml:space="preserve"> Relevantné údaje</w:t>
      </w:r>
      <w:ins w:id="395" w:author="Autor">
        <w:r w:rsidR="0008384F">
          <w:rPr>
            <w:rFonts w:ascii="Times New Roman" w:hAnsi="Times New Roman" w:cs="Times New Roman"/>
          </w:rPr>
          <w:t>,</w:t>
        </w:r>
      </w:ins>
      <w:r w:rsidRPr="00433EC7">
        <w:rPr>
          <w:rFonts w:ascii="Times New Roman" w:hAnsi="Times New Roman" w:cs="Times New Roman"/>
        </w:rPr>
        <w:t xml:space="preserve"> obsiahnuté v informačnom systéme Centrálny plán vzdelávania v zmysle Metodického </w:t>
      </w:r>
      <w:r w:rsidR="00433EC7">
        <w:rPr>
          <w:rFonts w:ascii="Times New Roman" w:hAnsi="Times New Roman" w:cs="Times New Roman"/>
        </w:rPr>
        <w:t xml:space="preserve">  </w:t>
      </w:r>
      <w:r w:rsidRPr="00433EC7">
        <w:rPr>
          <w:rFonts w:ascii="Times New Roman" w:hAnsi="Times New Roman" w:cs="Times New Roman"/>
        </w:rPr>
        <w:t xml:space="preserve">pokynu ÚV SR č. 27 </w:t>
      </w:r>
      <w:r w:rsidR="00795A43" w:rsidRPr="00433EC7">
        <w:rPr>
          <w:rFonts w:ascii="Times New Roman" w:hAnsi="Times New Roman" w:cs="Times New Roman"/>
        </w:rPr>
        <w:t xml:space="preserve">sa </w:t>
      </w:r>
      <w:del w:id="396" w:author="Autor">
        <w:r w:rsidR="00795A43" w:rsidRPr="00433EC7">
          <w:rPr>
            <w:rFonts w:ascii="Times New Roman" w:hAnsi="Times New Roman" w:cs="Times New Roman"/>
          </w:rPr>
          <w:delText>ku dňu zaslania</w:delText>
        </w:r>
      </w:del>
      <w:ins w:id="397" w:author="Autor">
        <w:r w:rsidR="00795A43" w:rsidRPr="00433EC7">
          <w:rPr>
            <w:rFonts w:ascii="Times New Roman" w:hAnsi="Times New Roman" w:cs="Times New Roman"/>
          </w:rPr>
          <w:t>k</w:t>
        </w:r>
        <w:r w:rsidR="00EE0C90">
          <w:rPr>
            <w:rFonts w:ascii="Times New Roman" w:hAnsi="Times New Roman" w:cs="Times New Roman"/>
          </w:rPr>
          <w:t xml:space="preserve"> 31.12 roku </w:t>
        </w:r>
        <w:r w:rsidR="00C45E73">
          <w:rPr>
            <w:rFonts w:ascii="Times New Roman" w:hAnsi="Times New Roman" w:cs="Times New Roman"/>
          </w:rPr>
          <w:t>„</w:t>
        </w:r>
        <w:r w:rsidR="00EE0C90">
          <w:rPr>
            <w:rFonts w:ascii="Times New Roman" w:hAnsi="Times New Roman" w:cs="Times New Roman"/>
          </w:rPr>
          <w:t>n</w:t>
        </w:r>
        <w:r w:rsidR="00C45E73">
          <w:rPr>
            <w:rFonts w:ascii="Times New Roman" w:hAnsi="Times New Roman" w:cs="Times New Roman"/>
          </w:rPr>
          <w:t>“</w:t>
        </w:r>
      </w:ins>
      <w:r w:rsidR="00795A43" w:rsidRPr="00433EC7">
        <w:rPr>
          <w:rFonts w:ascii="Times New Roman" w:hAnsi="Times New Roman" w:cs="Times New Roman"/>
        </w:rPr>
        <w:t xml:space="preserve"> </w:t>
      </w:r>
      <w:r w:rsidR="00795A43" w:rsidRPr="00A50DEC">
        <w:rPr>
          <w:rFonts w:ascii="Times New Roman" w:hAnsi="Times New Roman"/>
          <w:color w:val="000000" w:themeColor="text1"/>
          <w:rPrChange w:id="398" w:author="Autor">
            <w:rPr>
              <w:rFonts w:ascii="Times New Roman" w:hAnsi="Times New Roman"/>
            </w:rPr>
          </w:rPrChange>
        </w:rPr>
        <w:t>musia zhodovať</w:t>
      </w:r>
      <w:r w:rsidR="00795A43" w:rsidRPr="00A50DEC">
        <w:rPr>
          <w:color w:val="000000" w:themeColor="text1"/>
          <w:rPrChange w:id="399" w:author="Autor">
            <w:rPr/>
          </w:rPrChange>
        </w:rPr>
        <w:t>.</w:t>
      </w:r>
    </w:p>
  </w:footnote>
  <w:footnote w:id="7">
    <w:p w14:paraId="14FFBB6A" w14:textId="3C20ACAF" w:rsidR="00F43AC8" w:rsidRPr="00F43AC8" w:rsidRDefault="00F43AC8">
      <w:pPr>
        <w:pStyle w:val="Textpoznmkypodiarou"/>
        <w:rPr>
          <w:ins w:id="405" w:author="Autor"/>
        </w:rPr>
      </w:pPr>
      <w:ins w:id="406" w:author="Autor">
        <w:r w:rsidRPr="00F43AC8">
          <w:rPr>
            <w:rStyle w:val="Odkaznapoznmkupodiarou"/>
          </w:rPr>
          <w:footnoteRef/>
        </w:r>
        <w:r w:rsidRPr="00F308BB">
          <w:rPr>
            <w:rFonts w:ascii="Times New Roman" w:hAnsi="Times New Roman" w:cs="Times New Roman"/>
          </w:rPr>
          <w:t xml:space="preserve"> Pri evidencii údajov sa osoby s oprávnením evidencie údajov do IS CPV riadia </w:t>
        </w:r>
        <w:r>
          <w:rPr>
            <w:rFonts w:ascii="Times New Roman" w:hAnsi="Times New Roman" w:cs="Times New Roman"/>
          </w:rPr>
          <w:t>„</w:t>
        </w:r>
        <w:r w:rsidRPr="00F308BB">
          <w:rPr>
            <w:rFonts w:ascii="Times New Roman" w:hAnsi="Times New Roman" w:cs="Times New Roman"/>
          </w:rPr>
          <w:t>Používateľskou príručkou k Informačnému systému CPV AK EŠIF</w:t>
        </w:r>
        <w:r w:rsidR="0098229C">
          <w:rPr>
            <w:rFonts w:ascii="Times New Roman" w:hAnsi="Times New Roman" w:cs="Times New Roman"/>
          </w:rPr>
          <w:t>“</w:t>
        </w:r>
        <w:r w:rsidR="00CB1583">
          <w:rPr>
            <w:rFonts w:ascii="Times New Roman" w:hAnsi="Times New Roman" w:cs="Times New Roman"/>
          </w:rPr>
          <w:t>.</w:t>
        </w:r>
      </w:ins>
    </w:p>
  </w:footnote>
  <w:footnote w:id="8">
    <w:p w14:paraId="1E728307" w14:textId="08FD57D9" w:rsidR="00F139FE" w:rsidRPr="00F139FE" w:rsidRDefault="00F139FE">
      <w:pPr>
        <w:pStyle w:val="Textpoznmkypodiarou"/>
        <w:rPr>
          <w:ins w:id="408" w:author="Autor"/>
          <w:rFonts w:ascii="Times New Roman" w:hAnsi="Times New Roman" w:cs="Times New Roman"/>
        </w:rPr>
      </w:pPr>
      <w:ins w:id="409" w:author="Autor">
        <w:r w:rsidRPr="00F139FE">
          <w:rPr>
            <w:rStyle w:val="Odkaznapoznmkupodiarou"/>
            <w:rFonts w:ascii="Times New Roman" w:hAnsi="Times New Roman" w:cs="Times New Roman"/>
          </w:rPr>
          <w:footnoteRef/>
        </w:r>
        <w:r w:rsidRPr="00F139FE">
          <w:rPr>
            <w:rFonts w:ascii="Times New Roman" w:hAnsi="Times New Roman" w:cs="Times New Roman"/>
          </w:rPr>
          <w:t xml:space="preserve"> Správca evidencie údajov k </w:t>
        </w:r>
        <w:r w:rsidR="0098229C">
          <w:rPr>
            <w:rFonts w:ascii="Times New Roman" w:hAnsi="Times New Roman" w:cs="Times New Roman"/>
          </w:rPr>
          <w:t>M</w:t>
        </w:r>
        <w:r w:rsidRPr="00F139FE">
          <w:rPr>
            <w:rFonts w:ascii="Times New Roman" w:hAnsi="Times New Roman" w:cs="Times New Roman"/>
          </w:rPr>
          <w:t>etodickému pokynu</w:t>
        </w:r>
        <w:r>
          <w:rPr>
            <w:rFonts w:ascii="Times New Roman" w:hAnsi="Times New Roman" w:cs="Times New Roman"/>
          </w:rPr>
          <w:t xml:space="preserve"> </w:t>
        </w:r>
        <w:r w:rsidR="0098229C">
          <w:rPr>
            <w:rFonts w:ascii="Times New Roman" w:hAnsi="Times New Roman" w:cs="Times New Roman"/>
          </w:rPr>
          <w:t>č. 21</w:t>
        </w:r>
        <w:r>
          <w:rPr>
            <w:rFonts w:ascii="Times New Roman" w:hAnsi="Times New Roman" w:cs="Times New Roman"/>
          </w:rPr>
          <w:t xml:space="preserve"> v IS CPV,</w:t>
        </w:r>
        <w:r w:rsidR="00B81E37">
          <w:rPr>
            <w:rFonts w:ascii="Times New Roman" w:hAnsi="Times New Roman" w:cs="Times New Roman"/>
          </w:rPr>
          <w:t xml:space="preserve"> je osoba, </w:t>
        </w:r>
        <w:r>
          <w:rPr>
            <w:rFonts w:ascii="Times New Roman" w:hAnsi="Times New Roman" w:cs="Times New Roman"/>
          </w:rPr>
          <w:t xml:space="preserve"> ktorá má prístup výlučne do časti evidencie údajov k Metodickému pokynu č. 21, vypĺňa a odosiela finálne údaje prostredníctvom na to určenej funkcie v IS CPV.</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2A986" w14:textId="77777777" w:rsidR="00FE3003" w:rsidRDefault="00081BA9" w:rsidP="002A2650">
    <w:pPr>
      <w:tabs>
        <w:tab w:val="center" w:pos="4536"/>
        <w:tab w:val="right" w:pos="9072"/>
      </w:tabs>
      <w:rPr>
        <w:del w:id="117" w:author="Autor"/>
        <w:szCs w:val="20"/>
      </w:rPr>
    </w:pPr>
    <w:del w:id="118" w:author="Autor">
      <w:r w:rsidRPr="00CF60E2">
        <w:rPr>
          <w:noProof/>
          <w:lang w:eastAsia="sk-SK"/>
        </w:rPr>
        <mc:AlternateContent>
          <mc:Choice Requires="wps">
            <w:drawing>
              <wp:anchor distT="0" distB="0" distL="114300" distR="114300" simplePos="0" relativeHeight="251664896" behindDoc="0" locked="0" layoutInCell="1" allowOverlap="1" wp14:anchorId="2EDE3AF2" wp14:editId="1E881169">
                <wp:simplePos x="0" y="0"/>
                <wp:positionH relativeFrom="margin">
                  <wp:posOffset>31750</wp:posOffset>
                </wp:positionH>
                <wp:positionV relativeFrom="paragraph">
                  <wp:posOffset>170815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5746225" id="Rovná spojnica 3" o:spid="_x0000_s1026" style="position:absolute;flip:y;z-index:251658752;visibility:visible;mso-wrap-style:square;mso-wrap-distance-left:9pt;mso-wrap-distance-top:0;mso-wrap-distance-right:9pt;mso-wrap-distance-bottom:0;mso-position-horizontal:absolute;mso-position-horizontal-relative:margin;mso-position-vertical:absolute;mso-position-vertical-relative:text" from="2.5pt,13.45pt" to="456.2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" strokecolor="#4f81bd" strokeweight="3pt">
                <v:shadow on="t" color="black" opacity="22937f" origin=",.5" offset="0,.63889mm"/>
                <w10:wrap anchorx="margin"/>
              </v:line>
            </w:pict>
          </mc:Fallback>
        </mc:AlternateContent>
      </w:r>
      <w:r w:rsidR="00FF0994">
        <w:tab/>
      </w:r>
    </w:del>
  </w:p>
  <w:p w14:paraId="7CAB1824" w14:textId="047D1041" w:rsidR="00FE3003" w:rsidRDefault="00066E0D" w:rsidP="002A2650">
    <w:pPr>
      <w:tabs>
        <w:tab w:val="center" w:pos="4536"/>
        <w:tab w:val="right" w:pos="9072"/>
      </w:tabs>
      <w:rPr>
        <w:ins w:id="119" w:author="Autor"/>
        <w:szCs w:val="20"/>
      </w:rPr>
    </w:pPr>
    <w:customXmlDelRangeStart w:id="120" w:author="Autor"/>
    <w:sdt>
      <w:sdtPr>
        <w:rPr>
          <w:rFonts w:ascii="Times New Roman" w:hAnsi="Times New Roman" w:cs="Times New Roman"/>
          <w:szCs w:val="20"/>
        </w:rPr>
        <w:id w:val="-1714871857"/>
        <w:date w:fullDate="2017-06-07T00:00:00Z">
          <w:dateFormat w:val="dd.MM.yyyy"/>
          <w:lid w:val="sk-SK"/>
          <w:storeMappedDataAs w:val="dateTime"/>
          <w:calendar w:val="gregorian"/>
        </w:date>
      </w:sdtPr>
      <w:sdtEndPr/>
      <w:sdtContent>
        <w:customXmlDelRangeEnd w:id="120"/>
        <w:del w:id="121" w:author="Autor">
          <w:r w:rsidR="009858EB">
            <w:rPr>
              <w:rFonts w:ascii="Times New Roman" w:hAnsi="Times New Roman" w:cs="Times New Roman"/>
              <w:szCs w:val="20"/>
            </w:rPr>
            <w:delText>07.06.2017</w:delText>
          </w:r>
        </w:del>
        <w:customXmlDelRangeStart w:id="122" w:author="Autor"/>
      </w:sdtContent>
    </w:sdt>
    <w:customXmlDelRangeEnd w:id="122"/>
    <w:ins w:id="123" w:author="Autor">
      <w:r w:rsidR="00081BA9" w:rsidRPr="00CF60E2">
        <w:rPr>
          <w:noProof/>
          <w:lang w:eastAsia="sk-SK"/>
        </w:rPr>
        <mc:AlternateContent>
          <mc:Choice Requires="wps">
            <w:drawing>
              <wp:anchor distT="0" distB="0" distL="114300" distR="114300" simplePos="0" relativeHeight="251657216" behindDoc="0" locked="0" layoutInCell="1" allowOverlap="1" wp14:anchorId="53BBC5A1" wp14:editId="163C6EA0">
                <wp:simplePos x="0" y="0"/>
                <wp:positionH relativeFrom="margin">
                  <wp:posOffset>31750</wp:posOffset>
                </wp:positionH>
                <wp:positionV relativeFrom="paragraph">
                  <wp:posOffset>170815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3DCF49DF" id="Rovná spojnica 3" o:spid="_x0000_s1026" style="position:absolute;flip:y;z-index:251657216;visibility:visible;mso-wrap-style:square;mso-wrap-distance-left:9pt;mso-wrap-distance-top:0;mso-wrap-distance-right:9pt;mso-wrap-distance-bottom:0;mso-position-horizontal:absolute;mso-position-horizontal-relative:margin;mso-position-vertical:absolute;mso-position-vertical-relative:text" from="2.5pt,13.45pt" to="456.2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" strokecolor="#4f81bd" strokeweight="3pt">
                <v:shadow on="t" color="black" opacity="22937f" origin=",.5" offset="0,.63889mm"/>
                <w10:wrap anchorx="margin"/>
              </v:line>
            </w:pict>
          </mc:Fallback>
        </mc:AlternateContent>
      </w:r>
      <w:r w:rsidR="00FF0994">
        <w:tab/>
      </w:r>
    </w:ins>
  </w:p>
  <w:p w14:paraId="1FBA72FD" w14:textId="2E7F141E" w:rsidR="00510827" w:rsidRPr="005D25E8" w:rsidRDefault="00066E0D" w:rsidP="00081BA9">
    <w:pPr>
      <w:pStyle w:val="Hlavika"/>
      <w:ind w:left="3263" w:firstLine="4536"/>
    </w:pPr>
    <w:customXmlInsRangeStart w:id="124" w:author="Autor"/>
    <w:sdt>
      <w:sdtPr>
        <w:rPr>
          <w:rFonts w:ascii="Times New Roman" w:hAnsi="Times New Roman" w:cs="Times New Roman"/>
          <w:szCs w:val="20"/>
        </w:rPr>
        <w:id w:val="-1222748240"/>
        <w:date w:fullDate="2018-04-13T00:00:00Z">
          <w:dateFormat w:val="dd.MM.yyyy"/>
          <w:lid w:val="sk-SK"/>
          <w:storeMappedDataAs w:val="dateTime"/>
          <w:calendar w:val="gregorian"/>
        </w:date>
      </w:sdtPr>
      <w:sdtEndPr/>
      <w:sdtContent>
        <w:customXmlInsRangeEnd w:id="124"/>
        <w:ins w:id="125" w:author="Autor">
          <w:r w:rsidR="003C6BEC">
            <w:rPr>
              <w:rFonts w:ascii="Times New Roman" w:hAnsi="Times New Roman" w:cs="Times New Roman"/>
              <w:szCs w:val="20"/>
            </w:rPr>
            <w:t>13.04.2018</w:t>
          </w:r>
        </w:ins>
        <w:customXmlInsRangeStart w:id="126" w:author="Autor"/>
      </w:sdtContent>
    </w:sdt>
    <w:customXmlInsRangeEnd w:id="126"/>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3B20D" w14:textId="35B995D6" w:rsidR="00510827" w:rsidRDefault="00510827">
    <w:pPr>
      <w:pStyle w:val="Hlavika"/>
    </w:pPr>
  </w:p>
  <w:p w14:paraId="4B123FB7" w14:textId="77777777" w:rsidR="00510827" w:rsidRDefault="0051082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3663A28"/>
    <w:multiLevelType w:val="multilevel"/>
    <w:tmpl w:val="3DEE278E"/>
    <w:name w:val="List-211404248"/>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FFFFFF88"/>
    <w:multiLevelType w:val="singleLevel"/>
    <w:tmpl w:val="EAC89F82"/>
    <w:lvl w:ilvl="0">
      <w:start w:val="1"/>
      <w:numFmt w:val="decimal"/>
      <w:pStyle w:val="slovanzoznam"/>
      <w:lvlText w:val="%1."/>
      <w:lvlJc w:val="left"/>
      <w:pPr>
        <w:tabs>
          <w:tab w:val="num" w:pos="360"/>
        </w:tabs>
        <w:ind w:left="360" w:hanging="360"/>
      </w:pPr>
    </w:lvl>
  </w:abstractNum>
  <w:abstractNum w:abstractNumId="2" w15:restartNumberingAfterBreak="0">
    <w:nsid w:val="0078C452"/>
    <w:multiLevelType w:val="multilevel"/>
    <w:tmpl w:val="34505A5C"/>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3" w15:restartNumberingAfterBreak="0">
    <w:nsid w:val="0078C9A1"/>
    <w:multiLevelType w:val="multilevel"/>
    <w:tmpl w:val="326CC368"/>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4" w15:restartNumberingAfterBreak="0">
    <w:nsid w:val="0A340C44"/>
    <w:multiLevelType w:val="hybridMultilevel"/>
    <w:tmpl w:val="8FF4056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0D8A219C"/>
    <w:multiLevelType w:val="hybridMultilevel"/>
    <w:tmpl w:val="CEF641D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E44A8AC"/>
    <w:multiLevelType w:val="multilevel"/>
    <w:tmpl w:val="51046A9A"/>
    <w:name w:val="List239380652"/>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7" w15:restartNumberingAfterBreak="0">
    <w:nsid w:val="14E3043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7A2347"/>
    <w:multiLevelType w:val="hybridMultilevel"/>
    <w:tmpl w:val="44724F64"/>
    <w:name w:val="List-13671876842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9" w15:restartNumberingAfterBreak="0">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1CC4334B"/>
    <w:multiLevelType w:val="multilevel"/>
    <w:tmpl w:val="367E0298"/>
    <w:lvl w:ilvl="0">
      <w:start w:val="1"/>
      <w:numFmt w:val="decimal"/>
      <w:lvlText w:val="%1."/>
      <w:lvlJc w:val="left"/>
      <w:pPr>
        <w:ind w:left="432" w:hanging="432"/>
      </w:pPr>
      <w:rPr>
        <w:rFonts w:hint="default"/>
      </w:rPr>
    </w:lvl>
    <w:lvl w:ilvl="1">
      <w:start w:val="1"/>
      <w:numFmt w:val="decimal"/>
      <w:lvlText w:val="6.%2."/>
      <w:lvlJc w:val="left"/>
      <w:pPr>
        <w:ind w:left="1002" w:hanging="576"/>
      </w:pPr>
      <w:rPr>
        <w:rFonts w:ascii="Arial Narrow" w:hAnsi="Arial Narrow" w:hint="default"/>
        <w:color w:val="1F497D" w:themeColor="text2"/>
        <w:sz w:val="22"/>
        <w:szCs w:val="22"/>
      </w:rPr>
    </w:lvl>
    <w:lvl w:ilvl="2">
      <w:start w:val="1"/>
      <w:numFmt w:val="decimal"/>
      <w:pStyle w:val="Nadpis3"/>
      <w:lvlText w:val="%1.%2.%3"/>
      <w:lvlJc w:val="left"/>
      <w:pPr>
        <w:ind w:left="720" w:hanging="720"/>
      </w:pPr>
      <w:rPr>
        <w:rFonts w:hint="default"/>
        <w:b/>
        <w:color w:val="1F497D" w:themeColor="text2"/>
      </w:rPr>
    </w:lvl>
    <w:lvl w:ilvl="3">
      <w:start w:val="1"/>
      <w:numFmt w:val="decimal"/>
      <w:pStyle w:val="Nadpis4"/>
      <w:lvlText w:val="%1.%2.%3.%4"/>
      <w:lvlJc w:val="left"/>
      <w:pPr>
        <w:ind w:left="864" w:hanging="864"/>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4">
      <w:start w:val="1"/>
      <w:numFmt w:val="decimal"/>
      <w:pStyle w:val="Nadpis5"/>
      <w:lvlText w:val="%1.%2.%3.%4.%5"/>
      <w:lvlJc w:val="left"/>
      <w:pPr>
        <w:ind w:left="1008" w:hanging="1008"/>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5">
      <w:start w:val="1"/>
      <w:numFmt w:val="decimal"/>
      <w:pStyle w:val="Nadpis6"/>
      <w:lvlText w:val="%1.%2.%3.%4.%5.%6"/>
      <w:lvlJc w:val="left"/>
      <w:pPr>
        <w:ind w:left="1152" w:hanging="1152"/>
      </w:pPr>
      <w:rPr>
        <w:rFonts w:hint="default"/>
        <w:b/>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1E3E6723"/>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7336D4"/>
    <w:multiLevelType w:val="hybridMultilevel"/>
    <w:tmpl w:val="50D43E64"/>
    <w:lvl w:ilvl="0" w:tplc="041B0001">
      <w:start w:val="1"/>
      <w:numFmt w:val="bullet"/>
      <w:lvlText w:val=""/>
      <w:lvlJc w:val="left"/>
      <w:pPr>
        <w:ind w:left="2260" w:hanging="360"/>
      </w:pPr>
      <w:rPr>
        <w:rFonts w:ascii="Symbol" w:hAnsi="Symbol" w:hint="default"/>
      </w:rPr>
    </w:lvl>
    <w:lvl w:ilvl="1" w:tplc="041B0003" w:tentative="1">
      <w:start w:val="1"/>
      <w:numFmt w:val="bullet"/>
      <w:lvlText w:val="o"/>
      <w:lvlJc w:val="left"/>
      <w:pPr>
        <w:ind w:left="2980" w:hanging="360"/>
      </w:pPr>
      <w:rPr>
        <w:rFonts w:ascii="Courier New" w:hAnsi="Courier New" w:cs="Courier New" w:hint="default"/>
      </w:rPr>
    </w:lvl>
    <w:lvl w:ilvl="2" w:tplc="041B0005" w:tentative="1">
      <w:start w:val="1"/>
      <w:numFmt w:val="bullet"/>
      <w:lvlText w:val=""/>
      <w:lvlJc w:val="left"/>
      <w:pPr>
        <w:ind w:left="3700" w:hanging="360"/>
      </w:pPr>
      <w:rPr>
        <w:rFonts w:ascii="Wingdings" w:hAnsi="Wingdings" w:hint="default"/>
      </w:rPr>
    </w:lvl>
    <w:lvl w:ilvl="3" w:tplc="041B0001" w:tentative="1">
      <w:start w:val="1"/>
      <w:numFmt w:val="bullet"/>
      <w:lvlText w:val=""/>
      <w:lvlJc w:val="left"/>
      <w:pPr>
        <w:ind w:left="4420" w:hanging="360"/>
      </w:pPr>
      <w:rPr>
        <w:rFonts w:ascii="Symbol" w:hAnsi="Symbol" w:hint="default"/>
      </w:rPr>
    </w:lvl>
    <w:lvl w:ilvl="4" w:tplc="041B0003" w:tentative="1">
      <w:start w:val="1"/>
      <w:numFmt w:val="bullet"/>
      <w:lvlText w:val="o"/>
      <w:lvlJc w:val="left"/>
      <w:pPr>
        <w:ind w:left="5140" w:hanging="360"/>
      </w:pPr>
      <w:rPr>
        <w:rFonts w:ascii="Courier New" w:hAnsi="Courier New" w:cs="Courier New" w:hint="default"/>
      </w:rPr>
    </w:lvl>
    <w:lvl w:ilvl="5" w:tplc="041B0005" w:tentative="1">
      <w:start w:val="1"/>
      <w:numFmt w:val="bullet"/>
      <w:lvlText w:val=""/>
      <w:lvlJc w:val="left"/>
      <w:pPr>
        <w:ind w:left="5860" w:hanging="360"/>
      </w:pPr>
      <w:rPr>
        <w:rFonts w:ascii="Wingdings" w:hAnsi="Wingdings" w:hint="default"/>
      </w:rPr>
    </w:lvl>
    <w:lvl w:ilvl="6" w:tplc="041B0001" w:tentative="1">
      <w:start w:val="1"/>
      <w:numFmt w:val="bullet"/>
      <w:lvlText w:val=""/>
      <w:lvlJc w:val="left"/>
      <w:pPr>
        <w:ind w:left="6580" w:hanging="360"/>
      </w:pPr>
      <w:rPr>
        <w:rFonts w:ascii="Symbol" w:hAnsi="Symbol" w:hint="default"/>
      </w:rPr>
    </w:lvl>
    <w:lvl w:ilvl="7" w:tplc="041B0003" w:tentative="1">
      <w:start w:val="1"/>
      <w:numFmt w:val="bullet"/>
      <w:lvlText w:val="o"/>
      <w:lvlJc w:val="left"/>
      <w:pPr>
        <w:ind w:left="7300" w:hanging="360"/>
      </w:pPr>
      <w:rPr>
        <w:rFonts w:ascii="Courier New" w:hAnsi="Courier New" w:cs="Courier New" w:hint="default"/>
      </w:rPr>
    </w:lvl>
    <w:lvl w:ilvl="8" w:tplc="041B0005" w:tentative="1">
      <w:start w:val="1"/>
      <w:numFmt w:val="bullet"/>
      <w:lvlText w:val=""/>
      <w:lvlJc w:val="left"/>
      <w:pPr>
        <w:ind w:left="8020" w:hanging="360"/>
      </w:pPr>
      <w:rPr>
        <w:rFonts w:ascii="Wingdings" w:hAnsi="Wingdings" w:hint="default"/>
      </w:rPr>
    </w:lvl>
  </w:abstractNum>
  <w:abstractNum w:abstractNumId="13" w15:restartNumberingAfterBreak="0">
    <w:nsid w:val="217D6A0E"/>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92C43AB"/>
    <w:multiLevelType w:val="hybridMultilevel"/>
    <w:tmpl w:val="665A2B10"/>
    <w:name w:val="List-13671876842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2AF53855"/>
    <w:multiLevelType w:val="multilevel"/>
    <w:tmpl w:val="3452AB60"/>
    <w:name w:val="List-136718768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702" w:firstLine="0"/>
      </w:pPr>
      <w:rPr>
        <w:rFonts w:hint="default"/>
        <w:b/>
      </w:rPr>
    </w:lvl>
    <w:lvl w:ilvl="3">
      <w:start w:val="1"/>
      <w:numFmt w:val="decimal"/>
      <w:lvlText w:val="%1.%2.%3.%4"/>
      <w:lvlJc w:val="left"/>
      <w:pPr>
        <w:ind w:left="0" w:firstLine="0"/>
      </w:pPr>
      <w:rPr>
        <w:rFonts w:hint="default"/>
        <w:b/>
        <w:i/>
      </w:rPr>
    </w:lvl>
    <w:lvl w:ilvl="4">
      <w:start w:val="1"/>
      <w:numFmt w:val="decimal"/>
      <w:lvlText w:val="%1.%2.%3.%4.%5"/>
      <w:lvlJc w:val="left"/>
      <w:pPr>
        <w:ind w:left="0" w:firstLine="0"/>
      </w:pPr>
      <w:rPr>
        <w:rFonts w:hint="default"/>
        <w:color w:val="002060"/>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2E8553E8"/>
    <w:multiLevelType w:val="hybridMultilevel"/>
    <w:tmpl w:val="4D9A9D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0992411"/>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1CA536D"/>
    <w:multiLevelType w:val="hybridMultilevel"/>
    <w:tmpl w:val="73B6767E"/>
    <w:lvl w:ilvl="0" w:tplc="041B0001">
      <w:start w:val="1"/>
      <w:numFmt w:val="bullet"/>
      <w:lvlText w:val=""/>
      <w:lvlJc w:val="left"/>
      <w:pPr>
        <w:ind w:left="1546" w:hanging="360"/>
      </w:pPr>
      <w:rPr>
        <w:rFonts w:ascii="Symbol" w:hAnsi="Symbol" w:hint="default"/>
      </w:rPr>
    </w:lvl>
    <w:lvl w:ilvl="1" w:tplc="041B0003" w:tentative="1">
      <w:start w:val="1"/>
      <w:numFmt w:val="bullet"/>
      <w:lvlText w:val="o"/>
      <w:lvlJc w:val="left"/>
      <w:pPr>
        <w:ind w:left="2266" w:hanging="360"/>
      </w:pPr>
      <w:rPr>
        <w:rFonts w:ascii="Courier New" w:hAnsi="Courier New" w:cs="Courier New" w:hint="default"/>
      </w:rPr>
    </w:lvl>
    <w:lvl w:ilvl="2" w:tplc="041B0005" w:tentative="1">
      <w:start w:val="1"/>
      <w:numFmt w:val="bullet"/>
      <w:lvlText w:val=""/>
      <w:lvlJc w:val="left"/>
      <w:pPr>
        <w:ind w:left="2986" w:hanging="360"/>
      </w:pPr>
      <w:rPr>
        <w:rFonts w:ascii="Wingdings" w:hAnsi="Wingdings" w:hint="default"/>
      </w:rPr>
    </w:lvl>
    <w:lvl w:ilvl="3" w:tplc="041B0001" w:tentative="1">
      <w:start w:val="1"/>
      <w:numFmt w:val="bullet"/>
      <w:lvlText w:val=""/>
      <w:lvlJc w:val="left"/>
      <w:pPr>
        <w:ind w:left="3706" w:hanging="360"/>
      </w:pPr>
      <w:rPr>
        <w:rFonts w:ascii="Symbol" w:hAnsi="Symbol" w:hint="default"/>
      </w:rPr>
    </w:lvl>
    <w:lvl w:ilvl="4" w:tplc="041B0003" w:tentative="1">
      <w:start w:val="1"/>
      <w:numFmt w:val="bullet"/>
      <w:lvlText w:val="o"/>
      <w:lvlJc w:val="left"/>
      <w:pPr>
        <w:ind w:left="4426" w:hanging="360"/>
      </w:pPr>
      <w:rPr>
        <w:rFonts w:ascii="Courier New" w:hAnsi="Courier New" w:cs="Courier New" w:hint="default"/>
      </w:rPr>
    </w:lvl>
    <w:lvl w:ilvl="5" w:tplc="041B0005" w:tentative="1">
      <w:start w:val="1"/>
      <w:numFmt w:val="bullet"/>
      <w:lvlText w:val=""/>
      <w:lvlJc w:val="left"/>
      <w:pPr>
        <w:ind w:left="5146" w:hanging="360"/>
      </w:pPr>
      <w:rPr>
        <w:rFonts w:ascii="Wingdings" w:hAnsi="Wingdings" w:hint="default"/>
      </w:rPr>
    </w:lvl>
    <w:lvl w:ilvl="6" w:tplc="041B0001" w:tentative="1">
      <w:start w:val="1"/>
      <w:numFmt w:val="bullet"/>
      <w:lvlText w:val=""/>
      <w:lvlJc w:val="left"/>
      <w:pPr>
        <w:ind w:left="5866" w:hanging="360"/>
      </w:pPr>
      <w:rPr>
        <w:rFonts w:ascii="Symbol" w:hAnsi="Symbol" w:hint="default"/>
      </w:rPr>
    </w:lvl>
    <w:lvl w:ilvl="7" w:tplc="041B0003" w:tentative="1">
      <w:start w:val="1"/>
      <w:numFmt w:val="bullet"/>
      <w:lvlText w:val="o"/>
      <w:lvlJc w:val="left"/>
      <w:pPr>
        <w:ind w:left="6586" w:hanging="360"/>
      </w:pPr>
      <w:rPr>
        <w:rFonts w:ascii="Courier New" w:hAnsi="Courier New" w:cs="Courier New" w:hint="default"/>
      </w:rPr>
    </w:lvl>
    <w:lvl w:ilvl="8" w:tplc="041B0005" w:tentative="1">
      <w:start w:val="1"/>
      <w:numFmt w:val="bullet"/>
      <w:lvlText w:val=""/>
      <w:lvlJc w:val="left"/>
      <w:pPr>
        <w:ind w:left="7306" w:hanging="360"/>
      </w:pPr>
      <w:rPr>
        <w:rFonts w:ascii="Wingdings" w:hAnsi="Wingdings" w:hint="default"/>
      </w:rPr>
    </w:lvl>
  </w:abstractNum>
  <w:abstractNum w:abstractNumId="19" w15:restartNumberingAfterBreak="0">
    <w:nsid w:val="36D266BA"/>
    <w:multiLevelType w:val="hybridMultilevel"/>
    <w:tmpl w:val="42CE60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615C62"/>
    <w:multiLevelType w:val="hybridMultilevel"/>
    <w:tmpl w:val="D4821F92"/>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1" w15:restartNumberingAfterBreak="0">
    <w:nsid w:val="3B6D79C6"/>
    <w:multiLevelType w:val="hybridMultilevel"/>
    <w:tmpl w:val="C8A05BE8"/>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2" w15:restartNumberingAfterBreak="0">
    <w:nsid w:val="3EF25CD8"/>
    <w:multiLevelType w:val="multilevel"/>
    <w:tmpl w:val="FB628A30"/>
    <w:name w:val="List105607087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4DCF3D46"/>
    <w:multiLevelType w:val="hybridMultilevel"/>
    <w:tmpl w:val="BF5E0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F2159EE"/>
    <w:multiLevelType w:val="hybridMultilevel"/>
    <w:tmpl w:val="5EB6F53E"/>
    <w:lvl w:ilvl="0" w:tplc="07023C82">
      <w:start w:val="1"/>
      <w:numFmt w:val="decimal"/>
      <w:pStyle w:val="Nadpis2"/>
      <w:lvlText w:val="%1"/>
      <w:lvlJc w:val="right"/>
      <w:pPr>
        <w:ind w:left="773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55A1AA3"/>
    <w:multiLevelType w:val="hybridMultilevel"/>
    <w:tmpl w:val="4CAA727A"/>
    <w:lvl w:ilvl="0" w:tplc="DBD40BC0">
      <w:start w:val="1"/>
      <w:numFmt w:val="bullet"/>
      <w:pStyle w:val="Zoznamsodrkami"/>
      <w:lvlText w:val=""/>
      <w:lvlJc w:val="left"/>
      <w:pPr>
        <w:tabs>
          <w:tab w:val="num" w:pos="340"/>
        </w:tabs>
        <w:ind w:left="340" w:hanging="340"/>
      </w:pPr>
      <w:rPr>
        <w:rFonts w:ascii="Symbol" w:hAnsi="Symbol" w:hint="default"/>
        <w:color w:val="auto"/>
        <w:sz w:val="22"/>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6D74DDD"/>
    <w:multiLevelType w:val="hybridMultilevel"/>
    <w:tmpl w:val="96FE0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9F0151F"/>
    <w:multiLevelType w:val="hybridMultilevel"/>
    <w:tmpl w:val="521418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B842B0A"/>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BF335A5"/>
    <w:multiLevelType w:val="hybridMultilevel"/>
    <w:tmpl w:val="A3A0DB20"/>
    <w:lvl w:ilvl="0" w:tplc="D1CACD3A">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C9A5364"/>
    <w:multiLevelType w:val="hybridMultilevel"/>
    <w:tmpl w:val="F98C08AC"/>
    <w:lvl w:ilvl="0" w:tplc="26749A72">
      <w:start w:val="1"/>
      <w:numFmt w:val="decimal"/>
      <w:pStyle w:val="Poiadavky"/>
      <w:lvlText w:val="Req %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0672F5"/>
    <w:multiLevelType w:val="hybridMultilevel"/>
    <w:tmpl w:val="080AE29C"/>
    <w:lvl w:ilvl="0" w:tplc="041B0005">
      <w:start w:val="1"/>
      <w:numFmt w:val="bullet"/>
      <w:lvlText w:val=""/>
      <w:lvlJc w:val="left"/>
      <w:pPr>
        <w:ind w:left="2138" w:hanging="360"/>
      </w:pPr>
      <w:rPr>
        <w:rFonts w:ascii="Wingdings" w:hAnsi="Wingdings" w:hint="default"/>
      </w:rPr>
    </w:lvl>
    <w:lvl w:ilvl="1" w:tplc="041B0019" w:tentative="1">
      <w:start w:val="1"/>
      <w:numFmt w:val="lowerLetter"/>
      <w:lvlText w:val="%2."/>
      <w:lvlJc w:val="left"/>
      <w:pPr>
        <w:ind w:left="2432" w:hanging="360"/>
      </w:pPr>
    </w:lvl>
    <w:lvl w:ilvl="2" w:tplc="041B001B" w:tentative="1">
      <w:start w:val="1"/>
      <w:numFmt w:val="lowerRoman"/>
      <w:lvlText w:val="%3."/>
      <w:lvlJc w:val="right"/>
      <w:pPr>
        <w:ind w:left="3152" w:hanging="180"/>
      </w:pPr>
    </w:lvl>
    <w:lvl w:ilvl="3" w:tplc="041B000F" w:tentative="1">
      <w:start w:val="1"/>
      <w:numFmt w:val="decimal"/>
      <w:lvlText w:val="%4."/>
      <w:lvlJc w:val="left"/>
      <w:pPr>
        <w:ind w:left="3872" w:hanging="360"/>
      </w:pPr>
    </w:lvl>
    <w:lvl w:ilvl="4" w:tplc="041B0019" w:tentative="1">
      <w:start w:val="1"/>
      <w:numFmt w:val="lowerLetter"/>
      <w:lvlText w:val="%5."/>
      <w:lvlJc w:val="left"/>
      <w:pPr>
        <w:ind w:left="4592" w:hanging="360"/>
      </w:pPr>
    </w:lvl>
    <w:lvl w:ilvl="5" w:tplc="041B001B" w:tentative="1">
      <w:start w:val="1"/>
      <w:numFmt w:val="lowerRoman"/>
      <w:lvlText w:val="%6."/>
      <w:lvlJc w:val="right"/>
      <w:pPr>
        <w:ind w:left="5312" w:hanging="180"/>
      </w:pPr>
    </w:lvl>
    <w:lvl w:ilvl="6" w:tplc="041B000F" w:tentative="1">
      <w:start w:val="1"/>
      <w:numFmt w:val="decimal"/>
      <w:lvlText w:val="%7."/>
      <w:lvlJc w:val="left"/>
      <w:pPr>
        <w:ind w:left="6032" w:hanging="360"/>
      </w:pPr>
    </w:lvl>
    <w:lvl w:ilvl="7" w:tplc="041B0019" w:tentative="1">
      <w:start w:val="1"/>
      <w:numFmt w:val="lowerLetter"/>
      <w:lvlText w:val="%8."/>
      <w:lvlJc w:val="left"/>
      <w:pPr>
        <w:ind w:left="6752" w:hanging="360"/>
      </w:pPr>
    </w:lvl>
    <w:lvl w:ilvl="8" w:tplc="041B001B" w:tentative="1">
      <w:start w:val="1"/>
      <w:numFmt w:val="lowerRoman"/>
      <w:lvlText w:val="%9."/>
      <w:lvlJc w:val="right"/>
      <w:pPr>
        <w:ind w:left="7472" w:hanging="180"/>
      </w:pPr>
    </w:lvl>
  </w:abstractNum>
  <w:abstractNum w:abstractNumId="33" w15:restartNumberingAfterBreak="0">
    <w:nsid w:val="68392472"/>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B753F96"/>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F7A5BE4"/>
    <w:multiLevelType w:val="hybridMultilevel"/>
    <w:tmpl w:val="E3BC6926"/>
    <w:lvl w:ilvl="0" w:tplc="041B0017">
      <w:start w:val="1"/>
      <w:numFmt w:val="lowerLetter"/>
      <w:lvlText w:val="%1)"/>
      <w:lvlJc w:val="left"/>
      <w:pPr>
        <w:ind w:left="1077" w:hanging="360"/>
      </w:pPr>
      <w:rPr>
        <w:rFonts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6" w15:restartNumberingAfterBreak="0">
    <w:nsid w:val="72544CBA"/>
    <w:multiLevelType w:val="hybridMultilevel"/>
    <w:tmpl w:val="9782D4EA"/>
    <w:name w:val="List-13671876842"/>
    <w:lvl w:ilvl="0" w:tplc="041B0001">
      <w:start w:val="1"/>
      <w:numFmt w:val="bullet"/>
      <w:lvlText w:val=""/>
      <w:lvlJc w:val="left"/>
      <w:pPr>
        <w:ind w:left="1077" w:hanging="360"/>
      </w:pPr>
      <w:rPr>
        <w:rFonts w:ascii="Symbol" w:hAnsi="Symbo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7" w15:restartNumberingAfterBreak="0">
    <w:nsid w:val="750004D4"/>
    <w:multiLevelType w:val="multilevel"/>
    <w:tmpl w:val="EDFECF74"/>
    <w:name w:val="List1962935508"/>
    <w:lvl w:ilvl="0">
      <w:start w:val="1"/>
      <w:numFmt w:val="bullet"/>
      <w:lvlText w:val=""/>
      <w:lvlJc w:val="left"/>
      <w:rPr>
        <w:rFonts w:ascii="Wingdings" w:eastAsia="Wingdings" w:hAnsi="Wingdings" w:cs="Wingdings"/>
      </w:rPr>
    </w:lvl>
    <w:lvl w:ilvl="1">
      <w:start w:val="1"/>
      <w:numFmt w:val="bullet"/>
      <w:lvlText w:val="o"/>
      <w:lvlJc w:val="left"/>
      <w:rPr>
        <w:rFonts w:ascii="Courier New" w:eastAsia="Courier New" w:hAnsi="Courier New" w:cs="Courier New"/>
      </w:rPr>
    </w:lvl>
    <w:lvl w:ilvl="2">
      <w:start w:val="1"/>
      <w:numFmt w:val="bullet"/>
      <w:lvlText w:val=""/>
      <w:lvlJc w:val="left"/>
      <w:rPr>
        <w:rFonts w:ascii="Wingdings" w:eastAsia="Wingdings" w:hAnsi="Wingdings" w:cs="Wingdings"/>
      </w:rPr>
    </w:lvl>
    <w:lvl w:ilvl="3">
      <w:start w:val="1"/>
      <w:numFmt w:val="bullet"/>
      <w:lvlText w:val=""/>
      <w:lvlJc w:val="left"/>
      <w:rPr>
        <w:rFonts w:ascii="Symbol" w:eastAsia="Symbol" w:hAnsi="Symbol" w:cs="Symbol"/>
      </w:rPr>
    </w:lvl>
    <w:lvl w:ilvl="4">
      <w:start w:val="1"/>
      <w:numFmt w:val="bullet"/>
      <w:lvlText w:val="o"/>
      <w:lvlJc w:val="left"/>
      <w:rPr>
        <w:rFonts w:ascii="Courier New" w:eastAsia="Courier New" w:hAnsi="Courier New" w:cs="Courier New"/>
      </w:rPr>
    </w:lvl>
    <w:lvl w:ilvl="5">
      <w:start w:val="1"/>
      <w:numFmt w:val="bullet"/>
      <w:lvlText w:val=""/>
      <w:lvlJc w:val="left"/>
      <w:rPr>
        <w:rFonts w:ascii="Wingdings" w:eastAsia="Wingdings" w:hAnsi="Wingdings" w:cs="Wingdings"/>
      </w:rPr>
    </w:lvl>
    <w:lvl w:ilvl="6">
      <w:start w:val="1"/>
      <w:numFmt w:val="bullet"/>
      <w:lvlText w:val=""/>
      <w:lvlJc w:val="left"/>
      <w:rPr>
        <w:rFonts w:ascii="Symbol" w:eastAsia="Symbol" w:hAnsi="Symbol" w:cs="Symbol"/>
      </w:rPr>
    </w:lvl>
    <w:lvl w:ilvl="7">
      <w:start w:val="1"/>
      <w:numFmt w:val="bullet"/>
      <w:lvlText w:val="o"/>
      <w:lvlJc w:val="left"/>
      <w:rPr>
        <w:rFonts w:ascii="Courier New" w:eastAsia="Courier New" w:hAnsi="Courier New" w:cs="Courier New"/>
      </w:rPr>
    </w:lvl>
    <w:lvl w:ilvl="8">
      <w:start w:val="1"/>
      <w:numFmt w:val="bullet"/>
      <w:lvlText w:val=""/>
      <w:lvlJc w:val="left"/>
      <w:rPr>
        <w:rFonts w:ascii="Wingdings" w:eastAsia="Wingdings" w:hAnsi="Wingdings" w:cs="Wingdings"/>
      </w:rPr>
    </w:lvl>
  </w:abstractNum>
  <w:abstractNum w:abstractNumId="38" w15:restartNumberingAfterBreak="0">
    <w:nsid w:val="79242E6B"/>
    <w:multiLevelType w:val="hybridMultilevel"/>
    <w:tmpl w:val="DE1ED4F0"/>
    <w:lvl w:ilvl="0" w:tplc="041B000B">
      <w:start w:val="1"/>
      <w:numFmt w:val="bullet"/>
      <w:lvlText w:val=""/>
      <w:lvlJc w:val="left"/>
      <w:pPr>
        <w:ind w:left="2608" w:hanging="360"/>
      </w:pPr>
      <w:rPr>
        <w:rFonts w:ascii="Wingdings" w:hAnsi="Wingdings" w:hint="default"/>
      </w:rPr>
    </w:lvl>
    <w:lvl w:ilvl="1" w:tplc="041B0003" w:tentative="1">
      <w:start w:val="1"/>
      <w:numFmt w:val="bullet"/>
      <w:lvlText w:val="o"/>
      <w:lvlJc w:val="left"/>
      <w:pPr>
        <w:ind w:left="3328" w:hanging="360"/>
      </w:pPr>
      <w:rPr>
        <w:rFonts w:ascii="Courier New" w:hAnsi="Courier New" w:cs="Courier New" w:hint="default"/>
      </w:rPr>
    </w:lvl>
    <w:lvl w:ilvl="2" w:tplc="041B0005" w:tentative="1">
      <w:start w:val="1"/>
      <w:numFmt w:val="bullet"/>
      <w:lvlText w:val=""/>
      <w:lvlJc w:val="left"/>
      <w:pPr>
        <w:ind w:left="4048" w:hanging="360"/>
      </w:pPr>
      <w:rPr>
        <w:rFonts w:ascii="Wingdings" w:hAnsi="Wingdings" w:hint="default"/>
      </w:rPr>
    </w:lvl>
    <w:lvl w:ilvl="3" w:tplc="041B0001" w:tentative="1">
      <w:start w:val="1"/>
      <w:numFmt w:val="bullet"/>
      <w:lvlText w:val=""/>
      <w:lvlJc w:val="left"/>
      <w:pPr>
        <w:ind w:left="4768" w:hanging="360"/>
      </w:pPr>
      <w:rPr>
        <w:rFonts w:ascii="Symbol" w:hAnsi="Symbol" w:hint="default"/>
      </w:rPr>
    </w:lvl>
    <w:lvl w:ilvl="4" w:tplc="041B0003" w:tentative="1">
      <w:start w:val="1"/>
      <w:numFmt w:val="bullet"/>
      <w:lvlText w:val="o"/>
      <w:lvlJc w:val="left"/>
      <w:pPr>
        <w:ind w:left="5488" w:hanging="360"/>
      </w:pPr>
      <w:rPr>
        <w:rFonts w:ascii="Courier New" w:hAnsi="Courier New" w:cs="Courier New" w:hint="default"/>
      </w:rPr>
    </w:lvl>
    <w:lvl w:ilvl="5" w:tplc="041B0005" w:tentative="1">
      <w:start w:val="1"/>
      <w:numFmt w:val="bullet"/>
      <w:lvlText w:val=""/>
      <w:lvlJc w:val="left"/>
      <w:pPr>
        <w:ind w:left="6208" w:hanging="360"/>
      </w:pPr>
      <w:rPr>
        <w:rFonts w:ascii="Wingdings" w:hAnsi="Wingdings" w:hint="default"/>
      </w:rPr>
    </w:lvl>
    <w:lvl w:ilvl="6" w:tplc="041B0001" w:tentative="1">
      <w:start w:val="1"/>
      <w:numFmt w:val="bullet"/>
      <w:lvlText w:val=""/>
      <w:lvlJc w:val="left"/>
      <w:pPr>
        <w:ind w:left="6928" w:hanging="360"/>
      </w:pPr>
      <w:rPr>
        <w:rFonts w:ascii="Symbol" w:hAnsi="Symbol" w:hint="default"/>
      </w:rPr>
    </w:lvl>
    <w:lvl w:ilvl="7" w:tplc="041B0003" w:tentative="1">
      <w:start w:val="1"/>
      <w:numFmt w:val="bullet"/>
      <w:lvlText w:val="o"/>
      <w:lvlJc w:val="left"/>
      <w:pPr>
        <w:ind w:left="7648" w:hanging="360"/>
      </w:pPr>
      <w:rPr>
        <w:rFonts w:ascii="Courier New" w:hAnsi="Courier New" w:cs="Courier New" w:hint="default"/>
      </w:rPr>
    </w:lvl>
    <w:lvl w:ilvl="8" w:tplc="041B0005" w:tentative="1">
      <w:start w:val="1"/>
      <w:numFmt w:val="bullet"/>
      <w:lvlText w:val=""/>
      <w:lvlJc w:val="left"/>
      <w:pPr>
        <w:ind w:left="8368" w:hanging="360"/>
      </w:pPr>
      <w:rPr>
        <w:rFonts w:ascii="Wingdings" w:hAnsi="Wingdings" w:hint="default"/>
      </w:rPr>
    </w:lvl>
  </w:abstractNum>
  <w:abstractNum w:abstractNumId="39" w15:restartNumberingAfterBreak="0">
    <w:nsid w:val="7A3F2074"/>
    <w:multiLevelType w:val="hybridMultilevel"/>
    <w:tmpl w:val="ED649A5C"/>
    <w:lvl w:ilvl="0" w:tplc="E91A100C">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BA549BC"/>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1805F8"/>
    <w:multiLevelType w:val="hybridMultilevel"/>
    <w:tmpl w:val="EEFE13DA"/>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24354C"/>
    <w:multiLevelType w:val="hybridMultilevel"/>
    <w:tmpl w:val="E0688536"/>
    <w:lvl w:ilvl="0" w:tplc="041B0017">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0"/>
  </w:num>
  <w:num w:numId="2">
    <w:abstractNumId w:val="9"/>
  </w:num>
  <w:num w:numId="3">
    <w:abstractNumId w:val="31"/>
  </w:num>
  <w:num w:numId="4">
    <w:abstractNumId w:val="1"/>
  </w:num>
  <w:num w:numId="5">
    <w:abstractNumId w:val="26"/>
  </w:num>
  <w:num w:numId="6">
    <w:abstractNumId w:val="13"/>
  </w:num>
  <w:num w:numId="7">
    <w:abstractNumId w:val="21"/>
  </w:num>
  <w:num w:numId="8">
    <w:abstractNumId w:val="32"/>
  </w:num>
  <w:num w:numId="9">
    <w:abstractNumId w:val="42"/>
  </w:num>
  <w:num w:numId="10">
    <w:abstractNumId w:val="29"/>
  </w:num>
  <w:num w:numId="11">
    <w:abstractNumId w:val="40"/>
  </w:num>
  <w:num w:numId="12">
    <w:abstractNumId w:val="41"/>
  </w:num>
  <w:num w:numId="13">
    <w:abstractNumId w:val="33"/>
  </w:num>
  <w:num w:numId="14">
    <w:abstractNumId w:val="34"/>
  </w:num>
  <w:num w:numId="15">
    <w:abstractNumId w:val="7"/>
  </w:num>
  <w:num w:numId="16">
    <w:abstractNumId w:val="17"/>
  </w:num>
  <w:num w:numId="17">
    <w:abstractNumId w:val="25"/>
  </w:num>
  <w:num w:numId="18">
    <w:abstractNumId w:val="11"/>
  </w:num>
  <w:num w:numId="19">
    <w:abstractNumId w:val="8"/>
  </w:num>
  <w:num w:numId="20">
    <w:abstractNumId w:val="24"/>
  </w:num>
  <w:num w:numId="21">
    <w:abstractNumId w:val="20"/>
  </w:num>
  <w:num w:numId="22">
    <w:abstractNumId w:val="35"/>
  </w:num>
  <w:num w:numId="23">
    <w:abstractNumId w:val="25"/>
  </w:num>
  <w:num w:numId="24">
    <w:abstractNumId w:val="25"/>
  </w:num>
  <w:num w:numId="25">
    <w:abstractNumId w:val="25"/>
  </w:num>
  <w:num w:numId="26">
    <w:abstractNumId w:val="25"/>
  </w:num>
  <w:num w:numId="27">
    <w:abstractNumId w:val="25"/>
  </w:num>
  <w:num w:numId="28">
    <w:abstractNumId w:val="25"/>
  </w:num>
  <w:num w:numId="29">
    <w:abstractNumId w:val="25"/>
  </w:num>
  <w:num w:numId="30">
    <w:abstractNumId w:val="25"/>
  </w:num>
  <w:num w:numId="31">
    <w:abstractNumId w:val="25"/>
  </w:num>
  <w:num w:numId="32">
    <w:abstractNumId w:val="25"/>
  </w:num>
  <w:num w:numId="33">
    <w:abstractNumId w:val="25"/>
  </w:num>
  <w:num w:numId="34">
    <w:abstractNumId w:val="25"/>
  </w:num>
  <w:num w:numId="35">
    <w:abstractNumId w:val="25"/>
  </w:num>
  <w:num w:numId="36">
    <w:abstractNumId w:val="25"/>
  </w:num>
  <w:num w:numId="37">
    <w:abstractNumId w:val="30"/>
  </w:num>
  <w:num w:numId="38">
    <w:abstractNumId w:val="19"/>
  </w:num>
  <w:num w:numId="39">
    <w:abstractNumId w:val="39"/>
  </w:num>
  <w:num w:numId="40">
    <w:abstractNumId w:val="27"/>
  </w:num>
  <w:num w:numId="41">
    <w:abstractNumId w:val="4"/>
  </w:num>
  <w:num w:numId="42">
    <w:abstractNumId w:val="25"/>
  </w:num>
  <w:num w:numId="43">
    <w:abstractNumId w:val="16"/>
  </w:num>
  <w:num w:numId="44">
    <w:abstractNumId w:val="28"/>
  </w:num>
  <w:num w:numId="45">
    <w:abstractNumId w:val="38"/>
  </w:num>
  <w:num w:numId="46">
    <w:abstractNumId w:val="23"/>
  </w:num>
  <w:num w:numId="47">
    <w:abstractNumId w:val="5"/>
  </w:num>
  <w:num w:numId="48">
    <w:abstractNumId w:val="12"/>
  </w:num>
  <w:num w:numId="4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PersonalInformation/>
  <w:removeDateAndTime/>
  <w:gutterAtTop/>
  <w:hideGrammatical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83B"/>
    <w:rsid w:val="00005BAB"/>
    <w:rsid w:val="00013D3C"/>
    <w:rsid w:val="00014AB7"/>
    <w:rsid w:val="00033C68"/>
    <w:rsid w:val="000359B6"/>
    <w:rsid w:val="00040358"/>
    <w:rsid w:val="000423A3"/>
    <w:rsid w:val="000520B2"/>
    <w:rsid w:val="0006073B"/>
    <w:rsid w:val="00066E0D"/>
    <w:rsid w:val="00066F1F"/>
    <w:rsid w:val="00067104"/>
    <w:rsid w:val="00071668"/>
    <w:rsid w:val="00075268"/>
    <w:rsid w:val="00075C48"/>
    <w:rsid w:val="00081BA9"/>
    <w:rsid w:val="00082F6A"/>
    <w:rsid w:val="0008384F"/>
    <w:rsid w:val="00086E39"/>
    <w:rsid w:val="00090DE0"/>
    <w:rsid w:val="000975F3"/>
    <w:rsid w:val="00097D0B"/>
    <w:rsid w:val="000A3409"/>
    <w:rsid w:val="000A3FC7"/>
    <w:rsid w:val="000A4809"/>
    <w:rsid w:val="000A54A8"/>
    <w:rsid w:val="000C3192"/>
    <w:rsid w:val="000C3A9B"/>
    <w:rsid w:val="000C7E20"/>
    <w:rsid w:val="000D2610"/>
    <w:rsid w:val="000D6988"/>
    <w:rsid w:val="000E0F09"/>
    <w:rsid w:val="000E6B9E"/>
    <w:rsid w:val="000F008E"/>
    <w:rsid w:val="000F145D"/>
    <w:rsid w:val="000F2EF1"/>
    <w:rsid w:val="00101956"/>
    <w:rsid w:val="00102EB8"/>
    <w:rsid w:val="001127BE"/>
    <w:rsid w:val="001131B0"/>
    <w:rsid w:val="00114A87"/>
    <w:rsid w:val="001237E4"/>
    <w:rsid w:val="0012474E"/>
    <w:rsid w:val="001271E8"/>
    <w:rsid w:val="00131C87"/>
    <w:rsid w:val="0013304F"/>
    <w:rsid w:val="001370E1"/>
    <w:rsid w:val="001375FE"/>
    <w:rsid w:val="00141BC1"/>
    <w:rsid w:val="00142617"/>
    <w:rsid w:val="00142E44"/>
    <w:rsid w:val="00145FB0"/>
    <w:rsid w:val="00153CE1"/>
    <w:rsid w:val="00160F93"/>
    <w:rsid w:val="00161CA8"/>
    <w:rsid w:val="00162364"/>
    <w:rsid w:val="00166C4B"/>
    <w:rsid w:val="00174302"/>
    <w:rsid w:val="00175ED7"/>
    <w:rsid w:val="00180127"/>
    <w:rsid w:val="0018142D"/>
    <w:rsid w:val="00182CE1"/>
    <w:rsid w:val="00184C52"/>
    <w:rsid w:val="001856D3"/>
    <w:rsid w:val="001857F0"/>
    <w:rsid w:val="001872C8"/>
    <w:rsid w:val="0019695D"/>
    <w:rsid w:val="00196A4D"/>
    <w:rsid w:val="001A693A"/>
    <w:rsid w:val="001A7227"/>
    <w:rsid w:val="001B04B9"/>
    <w:rsid w:val="001B1221"/>
    <w:rsid w:val="001B2C58"/>
    <w:rsid w:val="001B79A0"/>
    <w:rsid w:val="001C197C"/>
    <w:rsid w:val="001C2D9E"/>
    <w:rsid w:val="001C4F40"/>
    <w:rsid w:val="001C5DA2"/>
    <w:rsid w:val="001D518D"/>
    <w:rsid w:val="001D6524"/>
    <w:rsid w:val="001E107E"/>
    <w:rsid w:val="001E69E0"/>
    <w:rsid w:val="001F2C1B"/>
    <w:rsid w:val="001F2D64"/>
    <w:rsid w:val="001F53C7"/>
    <w:rsid w:val="00210A31"/>
    <w:rsid w:val="002117C4"/>
    <w:rsid w:val="00222915"/>
    <w:rsid w:val="00223C98"/>
    <w:rsid w:val="002258C3"/>
    <w:rsid w:val="00225A50"/>
    <w:rsid w:val="0022709D"/>
    <w:rsid w:val="00227669"/>
    <w:rsid w:val="0023096F"/>
    <w:rsid w:val="00235954"/>
    <w:rsid w:val="00236714"/>
    <w:rsid w:val="00240BBB"/>
    <w:rsid w:val="00242CDE"/>
    <w:rsid w:val="00244773"/>
    <w:rsid w:val="00245105"/>
    <w:rsid w:val="00246214"/>
    <w:rsid w:val="00250E61"/>
    <w:rsid w:val="00250F6D"/>
    <w:rsid w:val="00251DDD"/>
    <w:rsid w:val="00252A77"/>
    <w:rsid w:val="002639E5"/>
    <w:rsid w:val="0026514E"/>
    <w:rsid w:val="002671CC"/>
    <w:rsid w:val="00271203"/>
    <w:rsid w:val="002751B9"/>
    <w:rsid w:val="002835C0"/>
    <w:rsid w:val="00291CE0"/>
    <w:rsid w:val="0029455D"/>
    <w:rsid w:val="00294F4F"/>
    <w:rsid w:val="002A1C26"/>
    <w:rsid w:val="002A1CFF"/>
    <w:rsid w:val="002A2048"/>
    <w:rsid w:val="002A2650"/>
    <w:rsid w:val="002A2E98"/>
    <w:rsid w:val="002A3A4A"/>
    <w:rsid w:val="002D582D"/>
    <w:rsid w:val="002E189B"/>
    <w:rsid w:val="002E3EBF"/>
    <w:rsid w:val="002E4304"/>
    <w:rsid w:val="002E4442"/>
    <w:rsid w:val="002E47A4"/>
    <w:rsid w:val="002E79B3"/>
    <w:rsid w:val="002F126D"/>
    <w:rsid w:val="002F2BBA"/>
    <w:rsid w:val="00304BD0"/>
    <w:rsid w:val="00311A47"/>
    <w:rsid w:val="00314228"/>
    <w:rsid w:val="00315347"/>
    <w:rsid w:val="00317837"/>
    <w:rsid w:val="00321518"/>
    <w:rsid w:val="00324796"/>
    <w:rsid w:val="00324C7C"/>
    <w:rsid w:val="0032618C"/>
    <w:rsid w:val="00326521"/>
    <w:rsid w:val="00332E00"/>
    <w:rsid w:val="00335027"/>
    <w:rsid w:val="0033583B"/>
    <w:rsid w:val="00335F67"/>
    <w:rsid w:val="00340499"/>
    <w:rsid w:val="0034135F"/>
    <w:rsid w:val="00344E13"/>
    <w:rsid w:val="00347D2A"/>
    <w:rsid w:val="00357D38"/>
    <w:rsid w:val="00361143"/>
    <w:rsid w:val="003618D4"/>
    <w:rsid w:val="003626DC"/>
    <w:rsid w:val="0036768B"/>
    <w:rsid w:val="0037065B"/>
    <w:rsid w:val="0037101F"/>
    <w:rsid w:val="00374B4E"/>
    <w:rsid w:val="003804AD"/>
    <w:rsid w:val="003A0C26"/>
    <w:rsid w:val="003A2BEC"/>
    <w:rsid w:val="003A2D2B"/>
    <w:rsid w:val="003A3F26"/>
    <w:rsid w:val="003A56AD"/>
    <w:rsid w:val="003A6FF8"/>
    <w:rsid w:val="003B129C"/>
    <w:rsid w:val="003B440C"/>
    <w:rsid w:val="003B781C"/>
    <w:rsid w:val="003C227B"/>
    <w:rsid w:val="003C2C4B"/>
    <w:rsid w:val="003C5ECE"/>
    <w:rsid w:val="003C6BEC"/>
    <w:rsid w:val="003C75D4"/>
    <w:rsid w:val="003D3E7A"/>
    <w:rsid w:val="003D40A1"/>
    <w:rsid w:val="003D4293"/>
    <w:rsid w:val="003E16FB"/>
    <w:rsid w:val="003E786D"/>
    <w:rsid w:val="003F3390"/>
    <w:rsid w:val="003F46F8"/>
    <w:rsid w:val="003F7351"/>
    <w:rsid w:val="0040272C"/>
    <w:rsid w:val="00403378"/>
    <w:rsid w:val="004033AA"/>
    <w:rsid w:val="00407008"/>
    <w:rsid w:val="004072EC"/>
    <w:rsid w:val="00410C96"/>
    <w:rsid w:val="004120EA"/>
    <w:rsid w:val="0041453D"/>
    <w:rsid w:val="00414A5A"/>
    <w:rsid w:val="00415C83"/>
    <w:rsid w:val="00417EB0"/>
    <w:rsid w:val="00422958"/>
    <w:rsid w:val="0042789A"/>
    <w:rsid w:val="00427D28"/>
    <w:rsid w:val="00433EC7"/>
    <w:rsid w:val="004421D5"/>
    <w:rsid w:val="004423DD"/>
    <w:rsid w:val="004436DB"/>
    <w:rsid w:val="00445360"/>
    <w:rsid w:val="004500F4"/>
    <w:rsid w:val="00450FF4"/>
    <w:rsid w:val="004555BA"/>
    <w:rsid w:val="004611D7"/>
    <w:rsid w:val="00463C67"/>
    <w:rsid w:val="00470A72"/>
    <w:rsid w:val="004738CD"/>
    <w:rsid w:val="00474E2B"/>
    <w:rsid w:val="00476BA8"/>
    <w:rsid w:val="00481309"/>
    <w:rsid w:val="004821EE"/>
    <w:rsid w:val="00485279"/>
    <w:rsid w:val="00486D3C"/>
    <w:rsid w:val="004962D8"/>
    <w:rsid w:val="00496A3A"/>
    <w:rsid w:val="00497605"/>
    <w:rsid w:val="004979E3"/>
    <w:rsid w:val="00497B1B"/>
    <w:rsid w:val="004A3833"/>
    <w:rsid w:val="004A6B02"/>
    <w:rsid w:val="004B05C9"/>
    <w:rsid w:val="004B3DA0"/>
    <w:rsid w:val="004B4926"/>
    <w:rsid w:val="004C4C78"/>
    <w:rsid w:val="004E4D92"/>
    <w:rsid w:val="004E6707"/>
    <w:rsid w:val="004F0171"/>
    <w:rsid w:val="004F3E72"/>
    <w:rsid w:val="004F4BB1"/>
    <w:rsid w:val="004F4BCF"/>
    <w:rsid w:val="004F6647"/>
    <w:rsid w:val="004F7610"/>
    <w:rsid w:val="00503AF8"/>
    <w:rsid w:val="00510827"/>
    <w:rsid w:val="005140C9"/>
    <w:rsid w:val="0051525B"/>
    <w:rsid w:val="0052030E"/>
    <w:rsid w:val="0052275C"/>
    <w:rsid w:val="00524A3C"/>
    <w:rsid w:val="00525338"/>
    <w:rsid w:val="00531457"/>
    <w:rsid w:val="00531DEF"/>
    <w:rsid w:val="00531FA9"/>
    <w:rsid w:val="005339B0"/>
    <w:rsid w:val="005344D4"/>
    <w:rsid w:val="00534AB3"/>
    <w:rsid w:val="00534C34"/>
    <w:rsid w:val="00536AF5"/>
    <w:rsid w:val="00545979"/>
    <w:rsid w:val="005459EF"/>
    <w:rsid w:val="00552650"/>
    <w:rsid w:val="005545C3"/>
    <w:rsid w:val="005576FC"/>
    <w:rsid w:val="005604AD"/>
    <w:rsid w:val="00565194"/>
    <w:rsid w:val="00566D25"/>
    <w:rsid w:val="00571184"/>
    <w:rsid w:val="00571419"/>
    <w:rsid w:val="00575CC4"/>
    <w:rsid w:val="00575CE6"/>
    <w:rsid w:val="005766CA"/>
    <w:rsid w:val="00581202"/>
    <w:rsid w:val="00585033"/>
    <w:rsid w:val="00585AF9"/>
    <w:rsid w:val="00585F14"/>
    <w:rsid w:val="0059101F"/>
    <w:rsid w:val="0059776E"/>
    <w:rsid w:val="005A2D33"/>
    <w:rsid w:val="005A6F7F"/>
    <w:rsid w:val="005B0158"/>
    <w:rsid w:val="005B0392"/>
    <w:rsid w:val="005B11B0"/>
    <w:rsid w:val="005B202B"/>
    <w:rsid w:val="005B7E55"/>
    <w:rsid w:val="005D0F67"/>
    <w:rsid w:val="005D25E8"/>
    <w:rsid w:val="005E3CBF"/>
    <w:rsid w:val="005E6B2E"/>
    <w:rsid w:val="005E731C"/>
    <w:rsid w:val="005F7584"/>
    <w:rsid w:val="00603E00"/>
    <w:rsid w:val="00610840"/>
    <w:rsid w:val="00611573"/>
    <w:rsid w:val="00624C7A"/>
    <w:rsid w:val="006267E5"/>
    <w:rsid w:val="00631573"/>
    <w:rsid w:val="006341E2"/>
    <w:rsid w:val="00634282"/>
    <w:rsid w:val="00640BCC"/>
    <w:rsid w:val="00641F37"/>
    <w:rsid w:val="00643CDC"/>
    <w:rsid w:val="00645D87"/>
    <w:rsid w:val="00652DDC"/>
    <w:rsid w:val="006540F1"/>
    <w:rsid w:val="006573C5"/>
    <w:rsid w:val="0066779D"/>
    <w:rsid w:val="00670CE5"/>
    <w:rsid w:val="00672DEB"/>
    <w:rsid w:val="00672F30"/>
    <w:rsid w:val="0067319A"/>
    <w:rsid w:val="00675EB9"/>
    <w:rsid w:val="00683561"/>
    <w:rsid w:val="00684558"/>
    <w:rsid w:val="0068545E"/>
    <w:rsid w:val="00685CBF"/>
    <w:rsid w:val="00691539"/>
    <w:rsid w:val="00694AB8"/>
    <w:rsid w:val="00696DA9"/>
    <w:rsid w:val="006A2EC6"/>
    <w:rsid w:val="006A5C0B"/>
    <w:rsid w:val="006A6B55"/>
    <w:rsid w:val="006A6C2C"/>
    <w:rsid w:val="006B103B"/>
    <w:rsid w:val="006B1304"/>
    <w:rsid w:val="006B2995"/>
    <w:rsid w:val="006B3014"/>
    <w:rsid w:val="006B4080"/>
    <w:rsid w:val="006B408C"/>
    <w:rsid w:val="006B638C"/>
    <w:rsid w:val="006B6BB3"/>
    <w:rsid w:val="006C053C"/>
    <w:rsid w:val="006C0D6D"/>
    <w:rsid w:val="006C2C79"/>
    <w:rsid w:val="006C44CE"/>
    <w:rsid w:val="006C4579"/>
    <w:rsid w:val="006D0077"/>
    <w:rsid w:val="006D186C"/>
    <w:rsid w:val="006E5A2A"/>
    <w:rsid w:val="006F136D"/>
    <w:rsid w:val="006F377A"/>
    <w:rsid w:val="006F565A"/>
    <w:rsid w:val="006F6A60"/>
    <w:rsid w:val="006F749E"/>
    <w:rsid w:val="00702E9A"/>
    <w:rsid w:val="007035D9"/>
    <w:rsid w:val="00704F18"/>
    <w:rsid w:val="00707D26"/>
    <w:rsid w:val="00711AF6"/>
    <w:rsid w:val="00721AB7"/>
    <w:rsid w:val="00724135"/>
    <w:rsid w:val="00724E71"/>
    <w:rsid w:val="00724FF0"/>
    <w:rsid w:val="00732F55"/>
    <w:rsid w:val="007373D8"/>
    <w:rsid w:val="0074184D"/>
    <w:rsid w:val="00745072"/>
    <w:rsid w:val="007502BA"/>
    <w:rsid w:val="007530B7"/>
    <w:rsid w:val="00754837"/>
    <w:rsid w:val="00757C77"/>
    <w:rsid w:val="00763D3E"/>
    <w:rsid w:val="00764C6A"/>
    <w:rsid w:val="00767FE3"/>
    <w:rsid w:val="007720A6"/>
    <w:rsid w:val="007731CC"/>
    <w:rsid w:val="00773CED"/>
    <w:rsid w:val="00777963"/>
    <w:rsid w:val="007903A6"/>
    <w:rsid w:val="007903D6"/>
    <w:rsid w:val="007903FB"/>
    <w:rsid w:val="00790BDD"/>
    <w:rsid w:val="007924F2"/>
    <w:rsid w:val="007939A5"/>
    <w:rsid w:val="00795A43"/>
    <w:rsid w:val="00797368"/>
    <w:rsid w:val="007A0F46"/>
    <w:rsid w:val="007A2539"/>
    <w:rsid w:val="007A2EA7"/>
    <w:rsid w:val="007B2993"/>
    <w:rsid w:val="007B7247"/>
    <w:rsid w:val="007C2406"/>
    <w:rsid w:val="007D07B4"/>
    <w:rsid w:val="007E0A2D"/>
    <w:rsid w:val="007E1E7F"/>
    <w:rsid w:val="007E237A"/>
    <w:rsid w:val="007E4640"/>
    <w:rsid w:val="007F0B42"/>
    <w:rsid w:val="007F179E"/>
    <w:rsid w:val="007F49F5"/>
    <w:rsid w:val="008017BB"/>
    <w:rsid w:val="0080347C"/>
    <w:rsid w:val="00803ADD"/>
    <w:rsid w:val="008130AE"/>
    <w:rsid w:val="00813CA9"/>
    <w:rsid w:val="00814D67"/>
    <w:rsid w:val="00821343"/>
    <w:rsid w:val="00827053"/>
    <w:rsid w:val="0082767E"/>
    <w:rsid w:val="00834C89"/>
    <w:rsid w:val="00834FC3"/>
    <w:rsid w:val="008357E5"/>
    <w:rsid w:val="00845FB5"/>
    <w:rsid w:val="0085310B"/>
    <w:rsid w:val="00853242"/>
    <w:rsid w:val="00854B10"/>
    <w:rsid w:val="00863DE0"/>
    <w:rsid w:val="008648EC"/>
    <w:rsid w:val="00864B23"/>
    <w:rsid w:val="00865E9D"/>
    <w:rsid w:val="00867DE5"/>
    <w:rsid w:val="0087234E"/>
    <w:rsid w:val="008808D5"/>
    <w:rsid w:val="00886C93"/>
    <w:rsid w:val="008A019C"/>
    <w:rsid w:val="008A100F"/>
    <w:rsid w:val="008A61F6"/>
    <w:rsid w:val="008A6509"/>
    <w:rsid w:val="008B0821"/>
    <w:rsid w:val="008B18DC"/>
    <w:rsid w:val="008B2ABE"/>
    <w:rsid w:val="008B3A03"/>
    <w:rsid w:val="008B4703"/>
    <w:rsid w:val="008B47C8"/>
    <w:rsid w:val="008C0268"/>
    <w:rsid w:val="008D3826"/>
    <w:rsid w:val="008E018A"/>
    <w:rsid w:val="008E4C03"/>
    <w:rsid w:val="008E69E1"/>
    <w:rsid w:val="008E78BD"/>
    <w:rsid w:val="008F0B0E"/>
    <w:rsid w:val="008F195F"/>
    <w:rsid w:val="008F2A96"/>
    <w:rsid w:val="008F6F67"/>
    <w:rsid w:val="008F7170"/>
    <w:rsid w:val="008F779E"/>
    <w:rsid w:val="008F77E2"/>
    <w:rsid w:val="009048D1"/>
    <w:rsid w:val="00906FBD"/>
    <w:rsid w:val="00911D91"/>
    <w:rsid w:val="009137EF"/>
    <w:rsid w:val="00914354"/>
    <w:rsid w:val="00917C26"/>
    <w:rsid w:val="0092773E"/>
    <w:rsid w:val="00927942"/>
    <w:rsid w:val="00927D54"/>
    <w:rsid w:val="00931A8A"/>
    <w:rsid w:val="00933FDB"/>
    <w:rsid w:val="009359F7"/>
    <w:rsid w:val="00937533"/>
    <w:rsid w:val="009379A1"/>
    <w:rsid w:val="0094467E"/>
    <w:rsid w:val="00953128"/>
    <w:rsid w:val="00957D58"/>
    <w:rsid w:val="00963BE1"/>
    <w:rsid w:val="00966DDD"/>
    <w:rsid w:val="0097327C"/>
    <w:rsid w:val="00975EAA"/>
    <w:rsid w:val="00980580"/>
    <w:rsid w:val="0098229C"/>
    <w:rsid w:val="009858EB"/>
    <w:rsid w:val="00996250"/>
    <w:rsid w:val="00997355"/>
    <w:rsid w:val="009A0C6D"/>
    <w:rsid w:val="009A0E16"/>
    <w:rsid w:val="009A29B0"/>
    <w:rsid w:val="009A4796"/>
    <w:rsid w:val="009B0BCC"/>
    <w:rsid w:val="009C2144"/>
    <w:rsid w:val="009C4AD8"/>
    <w:rsid w:val="009C5DFE"/>
    <w:rsid w:val="009C7334"/>
    <w:rsid w:val="009D29B5"/>
    <w:rsid w:val="009D7F39"/>
    <w:rsid w:val="009F51D9"/>
    <w:rsid w:val="009F5E2B"/>
    <w:rsid w:val="009F76FE"/>
    <w:rsid w:val="00A012BB"/>
    <w:rsid w:val="00A01985"/>
    <w:rsid w:val="00A0433B"/>
    <w:rsid w:val="00A051D8"/>
    <w:rsid w:val="00A05261"/>
    <w:rsid w:val="00A10DCF"/>
    <w:rsid w:val="00A110A6"/>
    <w:rsid w:val="00A170E1"/>
    <w:rsid w:val="00A20093"/>
    <w:rsid w:val="00A20EA2"/>
    <w:rsid w:val="00A2264D"/>
    <w:rsid w:val="00A26553"/>
    <w:rsid w:val="00A30DC3"/>
    <w:rsid w:val="00A354C4"/>
    <w:rsid w:val="00A37881"/>
    <w:rsid w:val="00A41CE0"/>
    <w:rsid w:val="00A42743"/>
    <w:rsid w:val="00A432A4"/>
    <w:rsid w:val="00A4597A"/>
    <w:rsid w:val="00A50DEC"/>
    <w:rsid w:val="00A51157"/>
    <w:rsid w:val="00A529D0"/>
    <w:rsid w:val="00A54031"/>
    <w:rsid w:val="00A637E0"/>
    <w:rsid w:val="00A72EDE"/>
    <w:rsid w:val="00A73A3B"/>
    <w:rsid w:val="00A73AD3"/>
    <w:rsid w:val="00A770CD"/>
    <w:rsid w:val="00A777AC"/>
    <w:rsid w:val="00A81918"/>
    <w:rsid w:val="00A829F8"/>
    <w:rsid w:val="00A85C33"/>
    <w:rsid w:val="00A90EA6"/>
    <w:rsid w:val="00A93105"/>
    <w:rsid w:val="00A94334"/>
    <w:rsid w:val="00A975C1"/>
    <w:rsid w:val="00AA12C6"/>
    <w:rsid w:val="00AA5E6A"/>
    <w:rsid w:val="00AA5F0B"/>
    <w:rsid w:val="00AB25A7"/>
    <w:rsid w:val="00AB2752"/>
    <w:rsid w:val="00AB40FF"/>
    <w:rsid w:val="00AB4114"/>
    <w:rsid w:val="00AC1CD7"/>
    <w:rsid w:val="00AD256B"/>
    <w:rsid w:val="00AD750E"/>
    <w:rsid w:val="00AF5A59"/>
    <w:rsid w:val="00B0085D"/>
    <w:rsid w:val="00B00FD6"/>
    <w:rsid w:val="00B03445"/>
    <w:rsid w:val="00B04A35"/>
    <w:rsid w:val="00B06BC3"/>
    <w:rsid w:val="00B10FCA"/>
    <w:rsid w:val="00B223B6"/>
    <w:rsid w:val="00B245B6"/>
    <w:rsid w:val="00B25987"/>
    <w:rsid w:val="00B306DD"/>
    <w:rsid w:val="00B308E3"/>
    <w:rsid w:val="00B30AB8"/>
    <w:rsid w:val="00B33BDF"/>
    <w:rsid w:val="00B34797"/>
    <w:rsid w:val="00B34CDA"/>
    <w:rsid w:val="00B34D2C"/>
    <w:rsid w:val="00B3560D"/>
    <w:rsid w:val="00B361E2"/>
    <w:rsid w:val="00B36E4D"/>
    <w:rsid w:val="00B37C52"/>
    <w:rsid w:val="00B41C35"/>
    <w:rsid w:val="00B43517"/>
    <w:rsid w:val="00B43801"/>
    <w:rsid w:val="00B45E6B"/>
    <w:rsid w:val="00B50611"/>
    <w:rsid w:val="00B6505C"/>
    <w:rsid w:val="00B65160"/>
    <w:rsid w:val="00B735A5"/>
    <w:rsid w:val="00B7530A"/>
    <w:rsid w:val="00B8108A"/>
    <w:rsid w:val="00B81E37"/>
    <w:rsid w:val="00B82F79"/>
    <w:rsid w:val="00B86DF0"/>
    <w:rsid w:val="00B97081"/>
    <w:rsid w:val="00B970CA"/>
    <w:rsid w:val="00BA57FB"/>
    <w:rsid w:val="00BA6EC7"/>
    <w:rsid w:val="00BB16FF"/>
    <w:rsid w:val="00BC0950"/>
    <w:rsid w:val="00BC49C7"/>
    <w:rsid w:val="00BC4AD0"/>
    <w:rsid w:val="00BC6F79"/>
    <w:rsid w:val="00BD32D2"/>
    <w:rsid w:val="00BD5050"/>
    <w:rsid w:val="00BD6CCC"/>
    <w:rsid w:val="00BD718B"/>
    <w:rsid w:val="00BE011A"/>
    <w:rsid w:val="00BE09B0"/>
    <w:rsid w:val="00BF5490"/>
    <w:rsid w:val="00C06740"/>
    <w:rsid w:val="00C1021C"/>
    <w:rsid w:val="00C248D8"/>
    <w:rsid w:val="00C275DC"/>
    <w:rsid w:val="00C30C81"/>
    <w:rsid w:val="00C31E5E"/>
    <w:rsid w:val="00C34376"/>
    <w:rsid w:val="00C359D7"/>
    <w:rsid w:val="00C424DE"/>
    <w:rsid w:val="00C43566"/>
    <w:rsid w:val="00C45BE3"/>
    <w:rsid w:val="00C45E73"/>
    <w:rsid w:val="00C5046C"/>
    <w:rsid w:val="00C50958"/>
    <w:rsid w:val="00C5158B"/>
    <w:rsid w:val="00C52386"/>
    <w:rsid w:val="00C52C97"/>
    <w:rsid w:val="00C53543"/>
    <w:rsid w:val="00C56F9A"/>
    <w:rsid w:val="00C577DB"/>
    <w:rsid w:val="00C61B38"/>
    <w:rsid w:val="00C626B3"/>
    <w:rsid w:val="00C6295F"/>
    <w:rsid w:val="00C62EB0"/>
    <w:rsid w:val="00C64BAD"/>
    <w:rsid w:val="00C653FF"/>
    <w:rsid w:val="00C731AC"/>
    <w:rsid w:val="00C75362"/>
    <w:rsid w:val="00C770F5"/>
    <w:rsid w:val="00C83A5B"/>
    <w:rsid w:val="00C84CC7"/>
    <w:rsid w:val="00C85724"/>
    <w:rsid w:val="00C93FCA"/>
    <w:rsid w:val="00C96677"/>
    <w:rsid w:val="00CA0CD6"/>
    <w:rsid w:val="00CA3681"/>
    <w:rsid w:val="00CA40AA"/>
    <w:rsid w:val="00CA4F9C"/>
    <w:rsid w:val="00CA5FAF"/>
    <w:rsid w:val="00CA77CA"/>
    <w:rsid w:val="00CB07B7"/>
    <w:rsid w:val="00CB1583"/>
    <w:rsid w:val="00CB277D"/>
    <w:rsid w:val="00CB6574"/>
    <w:rsid w:val="00CB7C9F"/>
    <w:rsid w:val="00CC069D"/>
    <w:rsid w:val="00CC2542"/>
    <w:rsid w:val="00CC2FA6"/>
    <w:rsid w:val="00CC5DB7"/>
    <w:rsid w:val="00CD1ED3"/>
    <w:rsid w:val="00CD678D"/>
    <w:rsid w:val="00CD77AC"/>
    <w:rsid w:val="00CE1035"/>
    <w:rsid w:val="00CE3BC9"/>
    <w:rsid w:val="00CE51AA"/>
    <w:rsid w:val="00CE548F"/>
    <w:rsid w:val="00CF04E8"/>
    <w:rsid w:val="00CF1D56"/>
    <w:rsid w:val="00CF246E"/>
    <w:rsid w:val="00CF6705"/>
    <w:rsid w:val="00CF7813"/>
    <w:rsid w:val="00D015A9"/>
    <w:rsid w:val="00D07096"/>
    <w:rsid w:val="00D07CA2"/>
    <w:rsid w:val="00D11E36"/>
    <w:rsid w:val="00D12C5A"/>
    <w:rsid w:val="00D12E54"/>
    <w:rsid w:val="00D13B4B"/>
    <w:rsid w:val="00D156F7"/>
    <w:rsid w:val="00D15739"/>
    <w:rsid w:val="00D15F09"/>
    <w:rsid w:val="00D20624"/>
    <w:rsid w:val="00D235D5"/>
    <w:rsid w:val="00D25231"/>
    <w:rsid w:val="00D26982"/>
    <w:rsid w:val="00D26C35"/>
    <w:rsid w:val="00D26D03"/>
    <w:rsid w:val="00D27905"/>
    <w:rsid w:val="00D30E3E"/>
    <w:rsid w:val="00D30FC3"/>
    <w:rsid w:val="00D340F2"/>
    <w:rsid w:val="00D35733"/>
    <w:rsid w:val="00D40360"/>
    <w:rsid w:val="00D458D3"/>
    <w:rsid w:val="00D47D13"/>
    <w:rsid w:val="00D54913"/>
    <w:rsid w:val="00D5621A"/>
    <w:rsid w:val="00D61C1D"/>
    <w:rsid w:val="00D61C91"/>
    <w:rsid w:val="00D67A22"/>
    <w:rsid w:val="00D71001"/>
    <w:rsid w:val="00D75738"/>
    <w:rsid w:val="00D77FB8"/>
    <w:rsid w:val="00D80CF6"/>
    <w:rsid w:val="00D85F80"/>
    <w:rsid w:val="00D860D0"/>
    <w:rsid w:val="00D86ECA"/>
    <w:rsid w:val="00D91061"/>
    <w:rsid w:val="00D93899"/>
    <w:rsid w:val="00D94F7C"/>
    <w:rsid w:val="00D9663F"/>
    <w:rsid w:val="00DA17F8"/>
    <w:rsid w:val="00DA2616"/>
    <w:rsid w:val="00DA274C"/>
    <w:rsid w:val="00DA4500"/>
    <w:rsid w:val="00DA5376"/>
    <w:rsid w:val="00DA62B8"/>
    <w:rsid w:val="00DB1FFE"/>
    <w:rsid w:val="00DB4EC3"/>
    <w:rsid w:val="00DB694C"/>
    <w:rsid w:val="00DD0460"/>
    <w:rsid w:val="00DD397E"/>
    <w:rsid w:val="00DD4136"/>
    <w:rsid w:val="00DD789B"/>
    <w:rsid w:val="00DE0D2E"/>
    <w:rsid w:val="00DE1347"/>
    <w:rsid w:val="00DE24A1"/>
    <w:rsid w:val="00DE5E76"/>
    <w:rsid w:val="00DE7F21"/>
    <w:rsid w:val="00DF20BF"/>
    <w:rsid w:val="00DF3E1E"/>
    <w:rsid w:val="00DF6B7D"/>
    <w:rsid w:val="00DF7ED0"/>
    <w:rsid w:val="00E06D9A"/>
    <w:rsid w:val="00E07115"/>
    <w:rsid w:val="00E12785"/>
    <w:rsid w:val="00E168EF"/>
    <w:rsid w:val="00E176F7"/>
    <w:rsid w:val="00E20CB0"/>
    <w:rsid w:val="00E21777"/>
    <w:rsid w:val="00E27FCE"/>
    <w:rsid w:val="00E36826"/>
    <w:rsid w:val="00E37FE7"/>
    <w:rsid w:val="00E41327"/>
    <w:rsid w:val="00E50336"/>
    <w:rsid w:val="00E52481"/>
    <w:rsid w:val="00E56649"/>
    <w:rsid w:val="00E56A89"/>
    <w:rsid w:val="00E60F5D"/>
    <w:rsid w:val="00E67941"/>
    <w:rsid w:val="00E710B7"/>
    <w:rsid w:val="00E75CD1"/>
    <w:rsid w:val="00E85B66"/>
    <w:rsid w:val="00E90BA7"/>
    <w:rsid w:val="00E91040"/>
    <w:rsid w:val="00E93D49"/>
    <w:rsid w:val="00E94996"/>
    <w:rsid w:val="00EB4B1B"/>
    <w:rsid w:val="00EB5DC3"/>
    <w:rsid w:val="00EC5342"/>
    <w:rsid w:val="00ED7E84"/>
    <w:rsid w:val="00EE011E"/>
    <w:rsid w:val="00EE0C90"/>
    <w:rsid w:val="00EE1522"/>
    <w:rsid w:val="00EE2169"/>
    <w:rsid w:val="00EE41A8"/>
    <w:rsid w:val="00EF30EC"/>
    <w:rsid w:val="00EF4998"/>
    <w:rsid w:val="00F065BC"/>
    <w:rsid w:val="00F07B6A"/>
    <w:rsid w:val="00F12CFB"/>
    <w:rsid w:val="00F139FE"/>
    <w:rsid w:val="00F16A8C"/>
    <w:rsid w:val="00F17FC4"/>
    <w:rsid w:val="00F21E8F"/>
    <w:rsid w:val="00F224C7"/>
    <w:rsid w:val="00F22C3C"/>
    <w:rsid w:val="00F308BB"/>
    <w:rsid w:val="00F32D5B"/>
    <w:rsid w:val="00F343E4"/>
    <w:rsid w:val="00F3660A"/>
    <w:rsid w:val="00F43AC8"/>
    <w:rsid w:val="00F50C92"/>
    <w:rsid w:val="00F515EA"/>
    <w:rsid w:val="00F51C00"/>
    <w:rsid w:val="00F56AFA"/>
    <w:rsid w:val="00F57A44"/>
    <w:rsid w:val="00F634F2"/>
    <w:rsid w:val="00F670EB"/>
    <w:rsid w:val="00F72BCB"/>
    <w:rsid w:val="00F76486"/>
    <w:rsid w:val="00F85435"/>
    <w:rsid w:val="00F951CE"/>
    <w:rsid w:val="00F961CE"/>
    <w:rsid w:val="00FA123A"/>
    <w:rsid w:val="00FA1578"/>
    <w:rsid w:val="00FA46DA"/>
    <w:rsid w:val="00FA762C"/>
    <w:rsid w:val="00FB4CE6"/>
    <w:rsid w:val="00FB529E"/>
    <w:rsid w:val="00FB5D57"/>
    <w:rsid w:val="00FC1DC1"/>
    <w:rsid w:val="00FC200A"/>
    <w:rsid w:val="00FC2DA6"/>
    <w:rsid w:val="00FC5ED4"/>
    <w:rsid w:val="00FC6235"/>
    <w:rsid w:val="00FC7457"/>
    <w:rsid w:val="00FD1076"/>
    <w:rsid w:val="00FE3003"/>
    <w:rsid w:val="00FE3C30"/>
    <w:rsid w:val="00FE3F56"/>
    <w:rsid w:val="00FE6BEA"/>
    <w:rsid w:val="00FF0994"/>
    <w:rsid w:val="00FF4C06"/>
    <w:rsid w:val="00FF55A3"/>
    <w:rsid w:val="00FF675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E3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Arial Narrow" w:hAnsi="Arial Narrow" w:cstheme="minorHAnsi"/>
      <w:sz w:val="24"/>
      <w:szCs w:val="24"/>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pPr>
      <w:keepLines/>
      <w:spacing w:before="480" w:after="240"/>
      <w:outlineLvl w:val="0"/>
    </w:pPr>
    <w:rPr>
      <w:rFonts w:eastAsiaTheme="majorEastAsia"/>
      <w:b/>
      <w:bCs/>
      <w:color w:val="365F91" w:themeColor="accent1" w:themeShade="BF"/>
      <w:sz w:val="32"/>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link w:val="Nadpis2Char"/>
    <w:unhideWhenUsed/>
    <w:qFormat/>
    <w:rsid w:val="004555BA"/>
    <w:pPr>
      <w:keepLines/>
      <w:numPr>
        <w:numId w:val="17"/>
      </w:numPr>
      <w:pBdr>
        <w:bottom w:val="single" w:sz="4" w:space="1" w:color="4F81BD" w:themeColor="accent1"/>
      </w:pBdr>
      <w:spacing w:before="40" w:after="240"/>
      <w:outlineLvl w:val="1"/>
    </w:pPr>
    <w:rPr>
      <w:rFonts w:ascii="Times New Roman" w:eastAsiaTheme="majorEastAsia" w:hAnsi="Times New Roman"/>
      <w:b/>
      <w:bCs/>
      <w:color w:val="4F81BD" w:themeColor="accent1"/>
      <w:sz w:val="3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pPr>
      <w:keepLines/>
      <w:numPr>
        <w:ilvl w:val="2"/>
        <w:numId w:val="1"/>
      </w:numPr>
      <w:spacing w:before="200" w:after="240"/>
      <w:outlineLvl w:val="2"/>
    </w:pPr>
    <w:rPr>
      <w:rFonts w:eastAsiaTheme="majorEastAsia"/>
      <w:b/>
      <w:bCs/>
      <w:color w:val="4F81BD" w:themeColor="accent1"/>
    </w:rPr>
  </w:style>
  <w:style w:type="paragraph" w:styleId="Nadpis4">
    <w:name w:val="heading 4"/>
    <w:aliases w:val="H4,V_Head4,DOC_Head4,Nadpis 4T,Podkapitola3,Aufgabe,ASAPHeading 4,Sub Sub Paragraph,Podkapitola31,Odstavec 1,Odstavec 11,Odstavec 12,Odstavec 13,Odstavec 14,Odstavec 111,Odstavec 121,Odstavec 131,Odstavec 15,Odstavec 141,Odstavec 16"/>
    <w:basedOn w:val="Nadpis3"/>
    <w:next w:val="Normlny"/>
    <w:link w:val="Nadpis4Char"/>
    <w:unhideWhenUsed/>
    <w:qFormat/>
    <w:pPr>
      <w:numPr>
        <w:ilvl w:val="3"/>
      </w:numPr>
      <w:outlineLvl w:val="3"/>
    </w:pPr>
    <w:rPr>
      <w:color w:val="1F497D" w:themeColor="text2"/>
    </w:rPr>
  </w:style>
  <w:style w:type="paragraph" w:styleId="Nadpis5">
    <w:name w:val="heading 5"/>
    <w:aliases w:val="H5,V_Head5,DOC_Head5,5 sub-bullet,sb,Roman list,51,52,53,54,511,521,531,h5,l5,heading,H51,H52,H53,H54,H55,Item 1,Heading Lvl 5,Level 3 - (i),Level 3 - i,H56,H57,H58,H59,H510,H511,H512,H513,H514,H515,H516,H517,H518,H519,H520,H521,H522,H523,H524"/>
    <w:basedOn w:val="Odsekzoznamu"/>
    <w:next w:val="Normlny"/>
    <w:link w:val="Nadpis5Char"/>
    <w:unhideWhenUsed/>
    <w:qFormat/>
    <w:pPr>
      <w:numPr>
        <w:ilvl w:val="4"/>
        <w:numId w:val="1"/>
      </w:numPr>
      <w:autoSpaceDE w:val="0"/>
      <w:autoSpaceDN w:val="0"/>
      <w:adjustRightInd w:val="0"/>
      <w:spacing w:after="240" w:line="240" w:lineRule="auto"/>
      <w:contextualSpacing w:val="0"/>
      <w:outlineLvl w:val="4"/>
    </w:pPr>
    <w:rPr>
      <w:color w:val="1F497D" w:themeColor="text2"/>
    </w:rPr>
  </w:style>
  <w:style w:type="paragraph" w:styleId="Nadpis6">
    <w:name w:val="heading 6"/>
    <w:aliases w:val="h6,Bullet list,Bullet list1,Bullet list2,Bullet list11,Bullet list3,Bullet list12,Bullet list21,Bullet list111,Bullet lis,PIM 6,H6,Titre2"/>
    <w:basedOn w:val="Normlny"/>
    <w:next w:val="Normlny"/>
    <w:link w:val="Nadpis6Char"/>
    <w:unhideWhenUsed/>
    <w:pPr>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h7,letter list,lettered list,letter list1,lettered list1,letter list2,lettered list2,letter list11,lettered list11,letter list3,lettered list3,letter list12,lettered list12,letter list21,lettered list21,letter list111,lettered list111,letter l"/>
    <w:basedOn w:val="Normlny"/>
    <w:next w:val="Normlny"/>
    <w:link w:val="Nadpis7Char"/>
    <w:unhideWhenUsed/>
    <w:pPr>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aliases w:val="h8,action,action1,action2,action11,action3,action4,action5,action6,action7,action12,action21,action111,action31,action8,action13,action22,action112,action32,action9,action14,action23,action113,action33,action10"/>
    <w:basedOn w:val="Normlny"/>
    <w:next w:val="Normlny"/>
    <w:link w:val="Nadpis8Char"/>
    <w:unhideWhenUsed/>
    <w:pPr>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aliases w:val="h9,App Heading,progress,progress1,progress2,progress11,progress3,progress4,progress5,progress6,progress7,progress12,progress21,progress111,progress31,progress8,progress13,progress22,progress112,progress32,progress9"/>
    <w:basedOn w:val="Normlny"/>
    <w:next w:val="Normlny"/>
    <w:link w:val="Nadpis9Char"/>
    <w:unhideWhenUsed/>
    <w:pPr>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pPr>
      <w:spacing w:before="240"/>
      <w:contextualSpacing/>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rPr>
      <w:rFonts w:ascii="Arial Narrow" w:eastAsiaTheme="majorEastAsia" w:hAnsi="Arial Narrow" w:cstheme="minorHAnsi"/>
      <w:b/>
      <w:bCs/>
      <w:color w:val="365F91" w:themeColor="accent1" w:themeShade="BF"/>
      <w:sz w:val="32"/>
      <w:szCs w:val="28"/>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rsid w:val="004555BA"/>
    <w:rPr>
      <w:rFonts w:ascii="Times New Roman" w:eastAsiaTheme="majorEastAsia" w:hAnsi="Times New Roman" w:cstheme="minorHAnsi"/>
      <w:b/>
      <w:bCs/>
      <w:color w:val="4F81BD" w:themeColor="accent1"/>
      <w:sz w:val="36"/>
      <w:szCs w:val="26"/>
    </w:rPr>
  </w:style>
  <w:style w:type="paragraph" w:styleId="Normlnywebov">
    <w:name w:val="Normal (Web)"/>
    <w:aliases w:val="Normálny (WWW)"/>
    <w:basedOn w:val="Normlny"/>
    <w:uiPriority w:val="99"/>
    <w:unhideWhenUsed/>
    <w:pPr>
      <w:spacing w:before="100" w:beforeAutospacing="1" w:after="100" w:afterAutospacing="1" w:line="240" w:lineRule="auto"/>
    </w:pPr>
    <w:rPr>
      <w:rFonts w:ascii="Times New Roman" w:eastAsia="Times New Roman" w:hAnsi="Times New Roman" w:cs="Times New Roman"/>
      <w:lang w:eastAsia="sk-SK"/>
    </w:rPr>
  </w:style>
  <w:style w:type="paragraph" w:styleId="Hlavika">
    <w:name w:val="header"/>
    <w:basedOn w:val="Normlny"/>
    <w:link w:val="HlavikaChar"/>
    <w:uiPriority w:val="99"/>
    <w:unhideWhenUsed/>
    <w:pPr>
      <w:tabs>
        <w:tab w:val="center" w:pos="4536"/>
        <w:tab w:val="right" w:pos="9072"/>
      </w:tabs>
      <w:spacing w:after="0" w:line="240" w:lineRule="auto"/>
    </w:pPr>
  </w:style>
  <w:style w:type="character" w:customStyle="1" w:styleId="HlavikaChar">
    <w:name w:val="Hlavička Char"/>
    <w:basedOn w:val="Predvolenpsmoodseku"/>
    <w:link w:val="Hlavika"/>
    <w:uiPriority w:val="99"/>
  </w:style>
  <w:style w:type="paragraph" w:styleId="Pta">
    <w:name w:val="footer"/>
    <w:basedOn w:val="Normlny"/>
    <w:link w:val="PtaChar"/>
    <w:uiPriority w:val="99"/>
    <w:unhideWhenUsed/>
    <w:pPr>
      <w:tabs>
        <w:tab w:val="center" w:pos="4536"/>
        <w:tab w:val="right" w:pos="9072"/>
      </w:tabs>
      <w:spacing w:after="0" w:line="240" w:lineRule="auto"/>
    </w:pPr>
  </w:style>
  <w:style w:type="character" w:customStyle="1" w:styleId="PtaChar">
    <w:name w:val="Päta Char"/>
    <w:basedOn w:val="Predvolenpsmoodseku"/>
    <w:link w:val="Pta"/>
    <w:uiPriority w:val="99"/>
  </w:style>
  <w:style w:type="paragraph" w:styleId="Hlavikaobsahu">
    <w:name w:val="TOC Heading"/>
    <w:basedOn w:val="Nadpis1"/>
    <w:next w:val="Normlny"/>
    <w:uiPriority w:val="39"/>
    <w:unhideWhenUsed/>
    <w:qFormat/>
    <w:pPr>
      <w:outlineLvl w:val="9"/>
    </w:pPr>
    <w:rPr>
      <w:lang w:eastAsia="sk-SK"/>
    </w:rPr>
  </w:style>
  <w:style w:type="paragraph" w:styleId="Obsah1">
    <w:name w:val="toc 1"/>
    <w:basedOn w:val="Normlny"/>
    <w:next w:val="Normlny"/>
    <w:autoRedefine/>
    <w:uiPriority w:val="39"/>
    <w:unhideWhenUsed/>
    <w:qFormat/>
    <w:pPr>
      <w:spacing w:before="120"/>
      <w:jc w:val="left"/>
    </w:pPr>
    <w:rPr>
      <w:rFonts w:asciiTheme="minorHAnsi" w:hAnsiTheme="minorHAnsi"/>
      <w:b/>
      <w:bCs/>
      <w:caps/>
      <w:sz w:val="20"/>
      <w:szCs w:val="20"/>
    </w:rPr>
  </w:style>
  <w:style w:type="paragraph" w:styleId="Obsah2">
    <w:name w:val="toc 2"/>
    <w:basedOn w:val="Normlny"/>
    <w:next w:val="Normlny"/>
    <w:autoRedefine/>
    <w:uiPriority w:val="39"/>
    <w:unhideWhenUsed/>
    <w:qFormat/>
    <w:rsid w:val="004821EE"/>
    <w:pPr>
      <w:tabs>
        <w:tab w:val="right" w:leader="dot" w:pos="8789"/>
      </w:tabs>
      <w:spacing w:before="240" w:after="240"/>
      <w:jc w:val="left"/>
    </w:pPr>
    <w:rPr>
      <w:rFonts w:asciiTheme="minorHAnsi" w:eastAsiaTheme="minorEastAsia" w:hAnsiTheme="minorHAnsi" w:cstheme="minorBidi"/>
      <w:noProof/>
      <w:sz w:val="22"/>
      <w:szCs w:val="22"/>
      <w:lang w:eastAsia="sk-SK"/>
    </w:rPr>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nhideWhenUs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sz w:val="16"/>
      <w:szCs w:val="16"/>
    </w:rPr>
  </w:style>
  <w:style w:type="paragraph" w:styleId="Nzov">
    <w:name w:val="Title"/>
    <w:basedOn w:val="Normlny"/>
    <w:next w:val="Normlny"/>
    <w:link w:val="Nzov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Pr>
      <w:rFonts w:asciiTheme="majorHAnsi" w:eastAsiaTheme="majorEastAsia" w:hAnsiTheme="majorHAnsi" w:cstheme="majorBidi"/>
      <w:color w:val="17365D" w:themeColor="text2" w:themeShade="BF"/>
      <w:spacing w:val="5"/>
      <w:kern w:val="28"/>
      <w:sz w:val="52"/>
      <w:szCs w:val="52"/>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pPr>
      <w:spacing w:line="240" w:lineRule="auto"/>
    </w:pPr>
    <w:rPr>
      <w:sz w:val="20"/>
      <w:szCs w:val="20"/>
    </w:rPr>
  </w:style>
  <w:style w:type="character" w:customStyle="1" w:styleId="TextkomentraChar">
    <w:name w:val="Text komentára Char"/>
    <w:basedOn w:val="Predvolenpsmoodseku"/>
    <w:link w:val="Textkomentra"/>
    <w:uiPriority w:val="99"/>
    <w:rPr>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sz w:val="20"/>
      <w:szCs w:val="20"/>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rPr>
      <w:rFonts w:ascii="Arial Narrow" w:eastAsiaTheme="majorEastAsia" w:hAnsi="Arial Narrow" w:cstheme="minorHAnsi"/>
      <w:b/>
      <w:bCs/>
      <w:color w:val="4F81BD" w:themeColor="accent1"/>
      <w:sz w:val="24"/>
      <w:szCs w:val="24"/>
    </w:rPr>
  </w:style>
  <w:style w:type="paragraph" w:styleId="Obsah3">
    <w:name w:val="toc 3"/>
    <w:basedOn w:val="Normlny"/>
    <w:next w:val="Normlny"/>
    <w:autoRedefine/>
    <w:uiPriority w:val="39"/>
    <w:unhideWhenUsed/>
    <w:qFormat/>
    <w:pPr>
      <w:spacing w:after="0"/>
      <w:ind w:left="480"/>
      <w:jc w:val="left"/>
    </w:pPr>
    <w:rPr>
      <w:rFonts w:asciiTheme="minorHAnsi" w:hAnsiTheme="minorHAnsi"/>
      <w:i/>
      <w:iCs/>
      <w:sz w:val="20"/>
      <w:szCs w:val="20"/>
    </w:rPr>
  </w:style>
  <w:style w:type="character" w:customStyle="1" w:styleId="Nadpis4Char">
    <w:name w:val="Nadpis 4 Char"/>
    <w:aliases w:val="H4 Char,V_Head4 Char,DOC_Head4 Char,Nadpis 4T Char,Podkapitola3 Char,Aufgabe Char,ASAPHeading 4 Char,Sub Sub Paragraph Char,Podkapitola31 Char,Odstavec 1 Char,Odstavec 11 Char,Odstavec 12 Char,Odstavec 13 Char,Odstavec 14 Char"/>
    <w:basedOn w:val="Predvolenpsmoodseku"/>
    <w:link w:val="Nadpis4"/>
    <w:rPr>
      <w:rFonts w:ascii="Arial Narrow" w:eastAsiaTheme="majorEastAsia" w:hAnsi="Arial Narrow" w:cstheme="minorHAnsi"/>
      <w:b/>
      <w:bCs/>
      <w:color w:val="1F497D" w:themeColor="text2"/>
      <w:sz w:val="24"/>
      <w:szCs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nhideWhenUsed/>
    <w:pPr>
      <w:spacing w:after="0" w:line="240" w:lineRule="auto"/>
    </w:pPr>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Pr>
      <w:sz w:val="20"/>
      <w:szCs w:val="20"/>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link w:val="Char2"/>
    <w:uiPriority w:val="99"/>
    <w:unhideWhenUsed/>
    <w:rPr>
      <w:vertAlign w:val="superscript"/>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aliases w:val="H5 Char,V_Head5 Char,DOC_Head5 Char,5 sub-bullet Char,sb Char,Roman list Char,51 Char,52 Char,53 Char,54 Char,511 Char,521 Char,531 Char,h5 Char,l5 Char,heading Char,H51 Char,H52 Char,H53 Char,H54 Char,H55 Char,Item 1 Char,Level 3 - i Char"/>
    <w:basedOn w:val="Predvolenpsmoodseku"/>
    <w:link w:val="Nadpis5"/>
    <w:rPr>
      <w:rFonts w:ascii="Arial Narrow" w:hAnsi="Arial Narrow" w:cstheme="minorHAnsi"/>
      <w:color w:val="1F497D" w:themeColor="text2"/>
      <w:sz w:val="24"/>
      <w:szCs w:val="24"/>
    </w:rPr>
  </w:style>
  <w:style w:type="paragraph" w:styleId="Bezriadkovania">
    <w:name w:val="No Spacing"/>
    <w:basedOn w:val="Normlny"/>
    <w:qFormat/>
    <w:pPr>
      <w:ind w:left="360"/>
    </w:pPr>
    <w:rPr>
      <w:i/>
      <w:sz w:val="18"/>
      <w:szCs w:val="20"/>
    </w:rPr>
  </w:style>
  <w:style w:type="paragraph" w:styleId="Zarkazkladnhotextu">
    <w:name w:val="Body Text Indent"/>
    <w:basedOn w:val="Normlny"/>
    <w:link w:val="ZarkazkladnhotextuChar"/>
    <w:pPr>
      <w:spacing w:after="0" w:line="240" w:lineRule="auto"/>
    </w:pPr>
    <w:rPr>
      <w:rFonts w:ascii="Times New Roman" w:eastAsia="Times New Roman" w:hAnsi="Times New Roman" w:cs="Times New Roman"/>
    </w:rPr>
  </w:style>
  <w:style w:type="character" w:customStyle="1" w:styleId="ZarkazkladnhotextuChar">
    <w:name w:val="Zarážka základného textu Char"/>
    <w:basedOn w:val="Predvolenpsmoodseku"/>
    <w:link w:val="Zarkazkladnhotextu"/>
    <w:rPr>
      <w:rFonts w:ascii="Times New Roman" w:eastAsia="Times New Roman" w:hAnsi="Times New Roman" w:cs="Times New Roman"/>
      <w:sz w:val="24"/>
      <w:szCs w:val="24"/>
    </w:rPr>
  </w:style>
  <w:style w:type="paragraph" w:styleId="Revzia">
    <w:name w:val="Revision"/>
    <w:hidden/>
    <w:uiPriority w:val="99"/>
    <w:semiHidden/>
    <w:pPr>
      <w:spacing w:after="0" w:line="240" w:lineRule="auto"/>
    </w:pPr>
  </w:style>
  <w:style w:type="character" w:customStyle="1" w:styleId="Nadpis6Char">
    <w:name w:val="Nadpis 6 Char"/>
    <w:aliases w:val="h6 Char,Bullet list Char,Bullet list1 Char,Bullet list2 Char,Bullet list11 Char,Bullet list3 Char,Bullet list12 Char,Bullet list21 Char,Bullet list111 Char,Bullet lis Char,PIM 6 Char,H6 Char,Titre2 Char"/>
    <w:basedOn w:val="Predvolenpsmoodseku"/>
    <w:link w:val="Nadpis6"/>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aliases w:val="h7 Char,letter list Char,lettered list Char,letter list1 Char,lettered list1 Char,letter list2 Char,lettered list2 Char,letter list11 Char,lettered list11 Char,letter list3 Char,lettered list3 Char,letter list12 Char,lettered list12 Char"/>
    <w:basedOn w:val="Predvolenpsmoodseku"/>
    <w:link w:val="Nadpis7"/>
    <w:rPr>
      <w:rFonts w:asciiTheme="majorHAnsi" w:eastAsiaTheme="majorEastAsia" w:hAnsiTheme="majorHAnsi" w:cstheme="majorBidi"/>
      <w:i/>
      <w:iCs/>
      <w:color w:val="243F60" w:themeColor="accent1" w:themeShade="7F"/>
      <w:sz w:val="24"/>
      <w:szCs w:val="24"/>
    </w:rPr>
  </w:style>
  <w:style w:type="character" w:customStyle="1" w:styleId="Nadpis8Char">
    <w:name w:val="Nadpis 8 Char"/>
    <w:aliases w:val="h8 Char,action Char,action1 Char,action2 Char,action11 Char,action3 Char,action4 Char,action5 Char,action6 Char,action7 Char,action12 Char,action21 Char,action111 Char,action31 Char,action8 Char,action13 Char,action22 Char,action112 Char"/>
    <w:basedOn w:val="Predvolenpsmoodseku"/>
    <w:link w:val="Nadpis8"/>
    <w:rPr>
      <w:rFonts w:asciiTheme="majorHAnsi" w:eastAsiaTheme="majorEastAsia" w:hAnsiTheme="majorHAnsi" w:cstheme="majorBidi"/>
      <w:color w:val="272727" w:themeColor="text1" w:themeTint="D8"/>
      <w:sz w:val="21"/>
      <w:szCs w:val="21"/>
    </w:rPr>
  </w:style>
  <w:style w:type="character" w:customStyle="1" w:styleId="Nadpis9Char">
    <w:name w:val="Nadpis 9 Char"/>
    <w:aliases w:val="h9 Char,App Heading Char,progress Char,progress1 Char,progress2 Char,progress11 Char,progress3 Char,progress4 Char,progress5 Char,progress6 Char,progress7 Char,progress12 Char,progress21 Char,progress111 Char,progress31 Char,progress8 Char"/>
    <w:basedOn w:val="Predvolenpsmoodseku"/>
    <w:link w:val="Nadpis9"/>
    <w:rPr>
      <w:rFonts w:asciiTheme="majorHAnsi" w:eastAsiaTheme="majorEastAsia" w:hAnsiTheme="majorHAnsi" w:cstheme="majorBidi"/>
      <w:i/>
      <w:iCs/>
      <w:color w:val="272727" w:themeColor="text1" w:themeTint="D8"/>
      <w:sz w:val="21"/>
      <w:szCs w:val="21"/>
    </w:rPr>
  </w:style>
  <w:style w:type="character" w:customStyle="1" w:styleId="OdsekzoznamuChar">
    <w:name w:val="Odsek zoznamu Char"/>
    <w:aliases w:val="body Char,Odsek zoznamu2 Char"/>
    <w:basedOn w:val="Predvolenpsmoodseku"/>
    <w:link w:val="Odsekzoznamu"/>
    <w:uiPriority w:val="34"/>
    <w:locked/>
    <w:rPr>
      <w:rFonts w:ascii="Arial Narrow" w:hAnsi="Arial Narrow" w:cstheme="minorHAnsi"/>
      <w:sz w:val="24"/>
      <w:szCs w:val="24"/>
    </w:rPr>
  </w:style>
  <w:style w:type="paragraph" w:styleId="Popis">
    <w:name w:val="caption"/>
    <w:aliases w:val="Kurziva (normalny),Caption Char,Caption Char4 Char1,Caption Char3 Char1 Char,Caption Char4 Char Char Char,Caption Char1 Char Char Char Char,Caption Char3 Char Char Char Char Char,Caption Char Char1 Char Char Char Char Char"/>
    <w:basedOn w:val="Normlny"/>
    <w:next w:val="Normlny"/>
    <w:link w:val="PopisChar"/>
    <w:uiPriority w:val="35"/>
    <w:unhideWhenUsed/>
    <w:qFormat/>
    <w:pPr>
      <w:spacing w:line="240" w:lineRule="auto"/>
    </w:pPr>
    <w:rPr>
      <w:bCs/>
      <w:i/>
      <w:color w:val="4F81BD" w:themeColor="accent1"/>
      <w:sz w:val="18"/>
      <w:szCs w:val="18"/>
    </w:rPr>
  </w:style>
  <w:style w:type="character" w:customStyle="1" w:styleId="apple-converted-space">
    <w:name w:val="apple-converted-space"/>
    <w:basedOn w:val="Predvolenpsmoodseku"/>
    <w:rPr>
      <w:rFonts w:cs="Times New Roman"/>
    </w:rPr>
  </w:style>
  <w:style w:type="paragraph" w:styleId="Citcia">
    <w:name w:val="Quote"/>
    <w:basedOn w:val="Normlny"/>
    <w:next w:val="Normlny"/>
    <w:link w:val="CitciaChar"/>
    <w:qFormat/>
    <w:rPr>
      <w:i/>
      <w:iCs/>
      <w:color w:val="000000" w:themeColor="text1"/>
      <w:sz w:val="16"/>
    </w:rPr>
  </w:style>
  <w:style w:type="character" w:customStyle="1" w:styleId="CitciaChar">
    <w:name w:val="Citácia Char"/>
    <w:basedOn w:val="Predvolenpsmoodseku"/>
    <w:link w:val="Citcia"/>
    <w:uiPriority w:val="29"/>
    <w:rPr>
      <w:rFonts w:ascii="Arial Narrow" w:hAnsi="Arial Narrow" w:cstheme="minorHAnsi"/>
      <w:i/>
      <w:iCs/>
      <w:color w:val="000000" w:themeColor="text1"/>
      <w:sz w:val="16"/>
      <w:szCs w:val="24"/>
    </w:rPr>
  </w:style>
  <w:style w:type="character" w:customStyle="1" w:styleId="FontStyle89">
    <w:name w:val="Font Style89"/>
    <w:basedOn w:val="Predvolenpsmoodseku"/>
    <w:uiPriority w:val="99"/>
    <w:rPr>
      <w:rFonts w:ascii="Arial" w:hAnsi="Arial" w:cs="Arial" w:hint="default"/>
      <w:sz w:val="14"/>
      <w:szCs w:val="14"/>
    </w:rPr>
  </w:style>
  <w:style w:type="character" w:customStyle="1" w:styleId="MP2Char">
    <w:name w:val="MP2 Char"/>
    <w:link w:val="MP2"/>
    <w:locked/>
    <w:rPr>
      <w:rFonts w:ascii="Arial" w:eastAsia="EUAlbertina-Regular-Identity-H" w:hAnsi="Arial" w:cs="Arial"/>
      <w:b/>
      <w:bCs/>
      <w:sz w:val="20"/>
      <w:szCs w:val="24"/>
      <w:lang w:eastAsia="cs-CZ"/>
    </w:rPr>
  </w:style>
  <w:style w:type="paragraph" w:customStyle="1" w:styleId="MP2">
    <w:name w:val="MP2"/>
    <w:basedOn w:val="Normlny"/>
    <w:link w:val="MP2Char"/>
    <w:pPr>
      <w:spacing w:after="0" w:line="240" w:lineRule="auto"/>
    </w:pPr>
    <w:rPr>
      <w:rFonts w:ascii="Arial" w:eastAsia="EUAlbertina-Regular-Identity-H" w:hAnsi="Arial" w:cs="Arial"/>
      <w:b/>
      <w:bCs/>
      <w:sz w:val="20"/>
      <w:lang w:eastAsia="cs-CZ"/>
    </w:rPr>
  </w:style>
  <w:style w:type="character" w:styleId="Siln">
    <w:name w:val="Strong"/>
    <w:basedOn w:val="Predvolenpsmoodseku"/>
    <w:qFormat/>
    <w:rPr>
      <w:b/>
      <w:bCs/>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Bezriadkovania1">
    <w:name w:val="Bez riadkovania1"/>
    <w:pPr>
      <w:spacing w:after="0" w:line="240" w:lineRule="auto"/>
    </w:pPr>
    <w:rPr>
      <w:rFonts w:ascii="Calibri" w:eastAsia="Calibri" w:hAnsi="Calibri" w:cs="Times New Roman"/>
      <w:lang w:eastAsia="sk-SK"/>
    </w:rPr>
  </w:style>
  <w:style w:type="paragraph" w:customStyle="1" w:styleId="NessNadpis1">
    <w:name w:val="NessNadpis 1"/>
    <w:pPr>
      <w:numPr>
        <w:numId w:val="2"/>
      </w:numPr>
      <w:spacing w:after="0" w:line="240" w:lineRule="auto"/>
    </w:pPr>
    <w:rPr>
      <w:rFonts w:ascii="Arial" w:eastAsia="Times New Roman" w:hAnsi="Arial" w:cs="Arial"/>
      <w:b/>
      <w:caps/>
      <w:kern w:val="28"/>
      <w:szCs w:val="20"/>
    </w:rPr>
  </w:style>
  <w:style w:type="paragraph" w:customStyle="1" w:styleId="NessNadpis2">
    <w:name w:val="NessNadpis 2"/>
    <w:basedOn w:val="Nadpis2"/>
    <w:pPr>
      <w:keepNext/>
      <w:framePr w:wrap="notBeside" w:hAnchor="text"/>
      <w:tabs>
        <w:tab w:val="right" w:pos="567"/>
      </w:tabs>
      <w:spacing w:before="120" w:beforeAutospacing="1" w:after="120" w:line="259" w:lineRule="auto"/>
      <w:ind w:left="567" w:hanging="567"/>
    </w:pPr>
    <w:rPr>
      <w:rFonts w:ascii="Arial" w:eastAsia="Times New Roman" w:hAnsi="Arial" w:cs="Arial"/>
      <w:color w:val="auto"/>
      <w:sz w:val="20"/>
      <w:szCs w:val="20"/>
      <w:lang w:bidi="ar-MA"/>
    </w:rPr>
  </w:style>
  <w:style w:type="paragraph" w:customStyle="1" w:styleId="NessNadpis3">
    <w:name w:val="NessNadpis 3"/>
    <w:basedOn w:val="Nadpis3"/>
    <w:pPr>
      <w:keepLines w:val="0"/>
      <w:numPr>
        <w:numId w:val="2"/>
      </w:numPr>
      <w:tabs>
        <w:tab w:val="left" w:pos="822"/>
      </w:tabs>
      <w:spacing w:before="0" w:after="120" w:line="240" w:lineRule="auto"/>
    </w:pPr>
    <w:rPr>
      <w:rFonts w:ascii="Arial" w:eastAsia="Times New Roman" w:hAnsi="Arial" w:cs="Arial"/>
      <w:bCs w:val="0"/>
      <w:snapToGrid w:val="0"/>
      <w:color w:val="auto"/>
      <w:sz w:val="20"/>
      <w:szCs w:val="20"/>
      <w:lang w:bidi="ar-MA"/>
    </w:rPr>
  </w:style>
  <w:style w:type="paragraph" w:customStyle="1" w:styleId="NessNadpis4">
    <w:name w:val="NessNadpis 4"/>
    <w:basedOn w:val="Nadpis4"/>
    <w:pPr>
      <w:keepLines w:val="0"/>
      <w:numPr>
        <w:numId w:val="2"/>
      </w:numPr>
      <w:tabs>
        <w:tab w:val="clear" w:pos="0"/>
        <w:tab w:val="left" w:pos="1361"/>
      </w:tabs>
      <w:spacing w:before="0" w:after="120" w:line="280" w:lineRule="atLeast"/>
      <w:ind w:left="1361" w:hanging="1134"/>
    </w:pPr>
    <w:rPr>
      <w:rFonts w:ascii="Arial" w:eastAsia="Times New Roman" w:hAnsi="Arial" w:cs="Arial"/>
      <w:b w:val="0"/>
      <w:i/>
      <w:iCs/>
      <w:color w:val="auto"/>
      <w:sz w:val="20"/>
      <w:szCs w:val="20"/>
    </w:rPr>
  </w:style>
  <w:style w:type="paragraph" w:customStyle="1" w:styleId="Normal1">
    <w:name w:val="Normal1"/>
    <w:basedOn w:val="Normlny"/>
    <w:pPr>
      <w:tabs>
        <w:tab w:val="left" w:pos="992"/>
      </w:tabs>
      <w:spacing w:before="240" w:after="0" w:line="240" w:lineRule="auto"/>
    </w:pPr>
    <w:rPr>
      <w:rFonts w:ascii="Times New Roman" w:eastAsia="Times New Roman" w:hAnsi="Times New Roman" w:cs="Times New Roman"/>
      <w:sz w:val="22"/>
      <w:szCs w:val="20"/>
      <w:lang w:val="en-US"/>
    </w:rPr>
  </w:style>
  <w:style w:type="character" w:customStyle="1" w:styleId="slostrany1">
    <w:name w:val="Číslo strany1"/>
    <w:rPr>
      <w:rFonts w:cs="Times New Roman"/>
    </w:rPr>
  </w:style>
  <w:style w:type="paragraph" w:customStyle="1" w:styleId="Normal2">
    <w:name w:val="Normal2"/>
    <w:basedOn w:val="Normal1"/>
    <w:pPr>
      <w:spacing w:before="120"/>
      <w:jc w:val="left"/>
    </w:pPr>
  </w:style>
  <w:style w:type="character" w:customStyle="1" w:styleId="Popis1">
    <w:name w:val="Popis1"/>
    <w:rPr>
      <w:rFonts w:ascii="Arial Narrow" w:hAnsi="Arial Narrow"/>
      <w:b/>
    </w:rPr>
  </w:style>
  <w:style w:type="paragraph" w:styleId="Podtitul">
    <w:name w:val="Subtitle"/>
    <w:basedOn w:val="Normlny"/>
    <w:next w:val="Normlny"/>
    <w:link w:val="PodtitulChar"/>
    <w:qFormat/>
    <w:pPr>
      <w:numPr>
        <w:ilvl w:val="1"/>
      </w:numPr>
      <w:spacing w:after="0" w:line="240" w:lineRule="auto"/>
    </w:pPr>
    <w:rPr>
      <w:rFonts w:asciiTheme="majorHAnsi" w:eastAsiaTheme="majorEastAsia" w:hAnsiTheme="majorHAnsi" w:cstheme="majorBidi"/>
      <w:i/>
      <w:iCs/>
      <w:color w:val="4F81BD" w:themeColor="accent1"/>
      <w:spacing w:val="15"/>
      <w:lang w:eastAsia="sk-SK"/>
    </w:rPr>
  </w:style>
  <w:style w:type="character" w:customStyle="1" w:styleId="PodtitulChar">
    <w:name w:val="Podtitul Char"/>
    <w:basedOn w:val="Predvolenpsmoodseku"/>
    <w:link w:val="Podtitul"/>
    <w:rPr>
      <w:rFonts w:asciiTheme="majorHAnsi" w:eastAsiaTheme="majorEastAsia" w:hAnsiTheme="majorHAnsi" w:cstheme="majorBidi"/>
      <w:i/>
      <w:iCs/>
      <w:color w:val="4F81BD" w:themeColor="accent1"/>
      <w:spacing w:val="15"/>
      <w:sz w:val="24"/>
      <w:szCs w:val="24"/>
      <w:lang w:eastAsia="sk-SK"/>
    </w:rPr>
  </w:style>
  <w:style w:type="paragraph" w:styleId="Zkladntext">
    <w:name w:val="Body Text"/>
    <w:basedOn w:val="Normlny"/>
    <w:link w:val="ZkladntextChar"/>
    <w:unhideWhenUsed/>
  </w:style>
  <w:style w:type="character" w:customStyle="1" w:styleId="ZkladntextChar">
    <w:name w:val="Základný text Char"/>
    <w:basedOn w:val="Predvolenpsmoodseku"/>
    <w:link w:val="Zkladntext"/>
    <w:uiPriority w:val="99"/>
    <w:rPr>
      <w:rFonts w:ascii="Arial Narrow" w:hAnsi="Arial Narrow" w:cstheme="minorHAnsi"/>
      <w:sz w:val="24"/>
      <w:szCs w:val="24"/>
    </w:rPr>
  </w:style>
  <w:style w:type="paragraph" w:customStyle="1" w:styleId="Text2">
    <w:name w:val="Text 2"/>
    <w:basedOn w:val="Normlny"/>
    <w:uiPriority w:val="99"/>
    <w:pPr>
      <w:tabs>
        <w:tab w:val="left" w:pos="2161"/>
      </w:tabs>
      <w:spacing w:after="240" w:line="240" w:lineRule="auto"/>
      <w:ind w:left="1077"/>
    </w:pPr>
    <w:rPr>
      <w:rFonts w:ascii="Times New Roman" w:eastAsia="Times New Roman" w:hAnsi="Times New Roman" w:cs="Times New Roman"/>
      <w:lang w:val="de-DE" w:eastAsia="en-GB"/>
    </w:rPr>
  </w:style>
  <w:style w:type="paragraph" w:styleId="Zoznamsodrkami">
    <w:name w:val="List Bullet"/>
    <w:basedOn w:val="Zkladntext"/>
    <w:qFormat/>
    <w:pPr>
      <w:numPr>
        <w:numId w:val="5"/>
      </w:numPr>
      <w:spacing w:before="130" w:after="130" w:line="240" w:lineRule="auto"/>
    </w:pPr>
    <w:rPr>
      <w:rFonts w:ascii="Times New Roman" w:eastAsia="Times New Roman" w:hAnsi="Times New Roman" w:cs="Times New Roman"/>
      <w:sz w:val="22"/>
      <w:szCs w:val="20"/>
      <w:lang w:val="en-US"/>
    </w:rPr>
  </w:style>
  <w:style w:type="table" w:customStyle="1" w:styleId="Tabukasmriekou4zvraznenie11">
    <w:name w:val="Tabuľka s mriežkou 4 – zvýraznenie 11"/>
    <w:basedOn w:val="Normlnatabuka"/>
    <w:uiPriority w:val="4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PopisChar">
    <w:name w:val="Popis Char"/>
    <w:aliases w:val="Kurziva (normalny) Char,Caption Char Char,Caption Char4 Char1 Char,Caption Char3 Char1 Char Char,Caption Char4 Char Char Char Char,Caption Char1 Char Char Char Char Char,Caption Char3 Char Char Char Char Char Char"/>
    <w:link w:val="Popis"/>
    <w:locked/>
    <w:rPr>
      <w:rFonts w:ascii="Arial Narrow" w:hAnsi="Arial Narrow" w:cstheme="minorHAnsi"/>
      <w:bCs/>
      <w:i/>
      <w:color w:val="4F81BD" w:themeColor="accent1"/>
      <w:sz w:val="18"/>
      <w:szCs w:val="18"/>
    </w:rPr>
  </w:style>
  <w:style w:type="paragraph" w:customStyle="1" w:styleId="Poiadavky">
    <w:name w:val="Požiadavky"/>
    <w:basedOn w:val="Normlny"/>
    <w:next w:val="Normlny"/>
    <w:qFormat/>
    <w:pPr>
      <w:keepNext/>
      <w:keepLines/>
      <w:numPr>
        <w:numId w:val="3"/>
      </w:numPr>
      <w:suppressAutoHyphens/>
      <w:spacing w:after="200"/>
      <w:ind w:left="1134" w:hanging="1134"/>
      <w:outlineLvl w:val="3"/>
    </w:pPr>
    <w:rPr>
      <w:color w:val="1F497D" w:themeColor="text2"/>
    </w:rPr>
  </w:style>
  <w:style w:type="paragraph" w:styleId="Obsah4">
    <w:name w:val="toc 4"/>
    <w:basedOn w:val="Normlny"/>
    <w:next w:val="Normlny"/>
    <w:autoRedefine/>
    <w:uiPriority w:val="39"/>
    <w:unhideWhenUsed/>
    <w:pPr>
      <w:spacing w:after="0"/>
      <w:ind w:left="720"/>
      <w:jc w:val="left"/>
    </w:pPr>
    <w:rPr>
      <w:rFonts w:asciiTheme="minorHAnsi" w:hAnsiTheme="minorHAnsi"/>
      <w:sz w:val="18"/>
      <w:szCs w:val="18"/>
    </w:rPr>
  </w:style>
  <w:style w:type="paragraph" w:styleId="Obsah5">
    <w:name w:val="toc 5"/>
    <w:basedOn w:val="Normlny"/>
    <w:next w:val="Normlny"/>
    <w:autoRedefine/>
    <w:uiPriority w:val="39"/>
    <w:unhideWhenUsed/>
    <w:pPr>
      <w:spacing w:after="0"/>
      <w:ind w:left="960"/>
      <w:jc w:val="left"/>
    </w:pPr>
    <w:rPr>
      <w:rFonts w:asciiTheme="minorHAnsi" w:hAnsiTheme="minorHAnsi"/>
      <w:sz w:val="18"/>
      <w:szCs w:val="18"/>
    </w:rPr>
  </w:style>
  <w:style w:type="paragraph" w:styleId="Obsah6">
    <w:name w:val="toc 6"/>
    <w:basedOn w:val="Normlny"/>
    <w:next w:val="Normlny"/>
    <w:autoRedefine/>
    <w:uiPriority w:val="39"/>
    <w:unhideWhenUsed/>
    <w:pPr>
      <w:spacing w:after="0"/>
      <w:ind w:left="1200"/>
      <w:jc w:val="left"/>
    </w:pPr>
    <w:rPr>
      <w:rFonts w:asciiTheme="minorHAnsi" w:hAnsiTheme="minorHAnsi"/>
      <w:sz w:val="18"/>
      <w:szCs w:val="18"/>
    </w:rPr>
  </w:style>
  <w:style w:type="paragraph" w:styleId="Obsah7">
    <w:name w:val="toc 7"/>
    <w:basedOn w:val="Normlny"/>
    <w:next w:val="Normlny"/>
    <w:autoRedefine/>
    <w:uiPriority w:val="39"/>
    <w:unhideWhenUsed/>
    <w:pPr>
      <w:spacing w:after="0"/>
      <w:ind w:left="1440"/>
      <w:jc w:val="left"/>
    </w:pPr>
    <w:rPr>
      <w:rFonts w:asciiTheme="minorHAnsi" w:hAnsiTheme="minorHAnsi"/>
      <w:sz w:val="18"/>
      <w:szCs w:val="18"/>
    </w:rPr>
  </w:style>
  <w:style w:type="paragraph" w:styleId="Obsah8">
    <w:name w:val="toc 8"/>
    <w:basedOn w:val="Normlny"/>
    <w:next w:val="Normlny"/>
    <w:autoRedefine/>
    <w:uiPriority w:val="39"/>
    <w:unhideWhenUsed/>
    <w:pPr>
      <w:spacing w:after="0"/>
      <w:ind w:left="1680"/>
      <w:jc w:val="left"/>
    </w:pPr>
    <w:rPr>
      <w:rFonts w:asciiTheme="minorHAnsi" w:hAnsiTheme="minorHAnsi"/>
      <w:sz w:val="18"/>
      <w:szCs w:val="18"/>
    </w:rPr>
  </w:style>
  <w:style w:type="paragraph" w:styleId="Obsah9">
    <w:name w:val="toc 9"/>
    <w:basedOn w:val="Normlny"/>
    <w:next w:val="Normlny"/>
    <w:autoRedefine/>
    <w:uiPriority w:val="39"/>
    <w:unhideWhenUsed/>
    <w:pPr>
      <w:spacing w:after="0"/>
      <w:ind w:left="1920"/>
      <w:jc w:val="left"/>
    </w:pPr>
    <w:rPr>
      <w:rFonts w:asciiTheme="minorHAnsi" w:hAnsiTheme="minorHAnsi"/>
      <w:sz w:val="18"/>
      <w:szCs w:val="18"/>
    </w:rPr>
  </w:style>
  <w:style w:type="table" w:customStyle="1" w:styleId="Mriekatabuky1">
    <w:name w:val="Mriežka tabuľky1"/>
    <w:basedOn w:val="Normlnatabuka"/>
    <w:next w:val="Mriekatabuky"/>
    <w:uiPriority w:val="99"/>
    <w:pPr>
      <w:spacing w:after="0" w:line="240" w:lineRule="auto"/>
      <w:jc w:val="left"/>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0">
    <w:name w:val="WW8Num3z0"/>
    <w:rPr>
      <w:rFonts w:ascii="Symbol" w:hAnsi="Symbol"/>
    </w:rPr>
  </w:style>
  <w:style w:type="paragraph" w:styleId="slovanzoznam">
    <w:name w:val="List Number"/>
    <w:basedOn w:val="Normlny"/>
    <w:uiPriority w:val="99"/>
    <w:pPr>
      <w:numPr>
        <w:numId w:val="4"/>
      </w:numPr>
      <w:suppressAutoHyphens/>
      <w:spacing w:line="240" w:lineRule="auto"/>
    </w:pPr>
    <w:rPr>
      <w:rFonts w:eastAsia="Times New Roman" w:cs="Times New Roman"/>
      <w:lang w:eastAsia="ar-SA"/>
    </w:rPr>
  </w:style>
  <w:style w:type="paragraph" w:customStyle="1" w:styleId="bodytext">
    <w:name w:val="bodytext"/>
    <w:basedOn w:val="Normlny"/>
    <w:pPr>
      <w:spacing w:before="100" w:beforeAutospacing="1" w:after="100" w:afterAutospacing="1" w:line="240" w:lineRule="auto"/>
      <w:jc w:val="left"/>
    </w:pPr>
    <w:rPr>
      <w:rFonts w:ascii="Times New Roman" w:eastAsia="Times New Roman" w:hAnsi="Times New Roman" w:cs="Times New Roman"/>
      <w:lang w:eastAsia="sk-SK"/>
    </w:rPr>
  </w:style>
  <w:style w:type="paragraph" w:customStyle="1" w:styleId="NumberedList">
    <w:name w:val="Number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customStyle="1" w:styleId="BulletedList">
    <w:name w:val="Bulleted List"/>
    <w:basedOn w:val="Normlny"/>
    <w:next w:val="Normlny"/>
    <w:pPr>
      <w:spacing w:after="0" w:line="240" w:lineRule="auto"/>
      <w:ind w:left="360" w:hanging="360"/>
      <w:jc w:val="left"/>
    </w:pPr>
    <w:rPr>
      <w:rFonts w:ascii="Times New Roman" w:eastAsia="Times New Roman" w:hAnsi="Times New Roman" w:cs="Times New Roman"/>
      <w:color w:val="000000"/>
      <w:sz w:val="20"/>
      <w:szCs w:val="20"/>
      <w:lang w:eastAsia="sk-SK"/>
    </w:rPr>
  </w:style>
  <w:style w:type="paragraph" w:styleId="Zkladntext2">
    <w:name w:val="Body Text 2"/>
    <w:basedOn w:val="Normlny"/>
    <w:next w:val="Normlny"/>
    <w:link w:val="Zkladntext2Char"/>
    <w:pPr>
      <w:spacing w:line="480" w:lineRule="auto"/>
      <w:jc w:val="left"/>
    </w:pPr>
    <w:rPr>
      <w:rFonts w:ascii="Times New Roman" w:eastAsia="Times New Roman" w:hAnsi="Times New Roman" w:cs="Times New Roman"/>
      <w:color w:val="000000"/>
      <w:sz w:val="18"/>
      <w:szCs w:val="18"/>
      <w:lang w:eastAsia="sk-SK"/>
    </w:rPr>
  </w:style>
  <w:style w:type="character" w:customStyle="1" w:styleId="Zkladntext2Char">
    <w:name w:val="Základný text 2 Char"/>
    <w:basedOn w:val="Predvolenpsmoodseku"/>
    <w:link w:val="Zkladntext2"/>
    <w:rPr>
      <w:rFonts w:ascii="Times New Roman" w:eastAsia="Times New Roman" w:hAnsi="Times New Roman" w:cs="Times New Roman"/>
      <w:color w:val="000000"/>
      <w:sz w:val="18"/>
      <w:szCs w:val="18"/>
      <w:lang w:eastAsia="sk-SK"/>
    </w:rPr>
  </w:style>
  <w:style w:type="paragraph" w:styleId="Zkladntext3">
    <w:name w:val="Body Text 3"/>
    <w:basedOn w:val="Normlny"/>
    <w:next w:val="Normlny"/>
    <w:link w:val="Zkladntext3Char"/>
    <w:pPr>
      <w:spacing w:line="240" w:lineRule="auto"/>
      <w:jc w:val="left"/>
    </w:pPr>
    <w:rPr>
      <w:rFonts w:ascii="Times New Roman" w:eastAsia="Times New Roman" w:hAnsi="Times New Roman" w:cs="Times New Roman"/>
      <w:color w:val="000000"/>
      <w:sz w:val="16"/>
      <w:szCs w:val="16"/>
      <w:lang w:eastAsia="sk-SK"/>
    </w:rPr>
  </w:style>
  <w:style w:type="character" w:customStyle="1" w:styleId="Zkladntext3Char">
    <w:name w:val="Základný text 3 Char"/>
    <w:basedOn w:val="Predvolenpsmoodseku"/>
    <w:link w:val="Zkladntext3"/>
    <w:rPr>
      <w:rFonts w:ascii="Times New Roman" w:eastAsia="Times New Roman" w:hAnsi="Times New Roman" w:cs="Times New Roman"/>
      <w:color w:val="000000"/>
      <w:sz w:val="16"/>
      <w:szCs w:val="16"/>
      <w:lang w:eastAsia="sk-SK"/>
    </w:rPr>
  </w:style>
  <w:style w:type="paragraph" w:styleId="Nadpispoznmky">
    <w:name w:val="Note Heading"/>
    <w:basedOn w:val="Normlny"/>
    <w:next w:val="Normlny"/>
    <w:link w:val="NadpispoznmkyChar"/>
    <w:pPr>
      <w:spacing w:after="0" w:line="240" w:lineRule="auto"/>
      <w:jc w:val="left"/>
    </w:pPr>
    <w:rPr>
      <w:rFonts w:ascii="Times New Roman" w:eastAsia="Times New Roman" w:hAnsi="Times New Roman" w:cs="Times New Roman"/>
      <w:color w:val="000000"/>
      <w:sz w:val="20"/>
      <w:szCs w:val="20"/>
      <w:lang w:eastAsia="sk-SK"/>
    </w:rPr>
  </w:style>
  <w:style w:type="character" w:customStyle="1" w:styleId="NadpispoznmkyChar">
    <w:name w:val="Nadpis poznámky Char"/>
    <w:basedOn w:val="Predvolenpsmoodseku"/>
    <w:link w:val="Nadpispoznmky"/>
    <w:rPr>
      <w:rFonts w:ascii="Times New Roman" w:eastAsia="Times New Roman" w:hAnsi="Times New Roman" w:cs="Times New Roman"/>
      <w:color w:val="000000"/>
      <w:sz w:val="20"/>
      <w:szCs w:val="20"/>
      <w:lang w:eastAsia="sk-SK"/>
    </w:rPr>
  </w:style>
  <w:style w:type="paragraph" w:styleId="Obyajntext">
    <w:name w:val="Plain Text"/>
    <w:basedOn w:val="Normlny"/>
    <w:next w:val="Normlny"/>
    <w:link w:val="ObyajntextChar"/>
    <w:pPr>
      <w:spacing w:after="0" w:line="240" w:lineRule="auto"/>
      <w:jc w:val="left"/>
    </w:pPr>
    <w:rPr>
      <w:rFonts w:ascii="Courier New" w:eastAsia="Courier New" w:hAnsi="Courier New" w:cs="Courier New"/>
      <w:color w:val="000000"/>
      <w:sz w:val="20"/>
      <w:szCs w:val="20"/>
      <w:lang w:eastAsia="sk-SK"/>
    </w:rPr>
  </w:style>
  <w:style w:type="character" w:customStyle="1" w:styleId="ObyajntextChar">
    <w:name w:val="Obyčajný text Char"/>
    <w:basedOn w:val="Predvolenpsmoodseku"/>
    <w:link w:val="Obyajntext"/>
    <w:rPr>
      <w:rFonts w:ascii="Courier New" w:eastAsia="Courier New" w:hAnsi="Courier New" w:cs="Courier New"/>
      <w:color w:val="000000"/>
      <w:sz w:val="20"/>
      <w:szCs w:val="20"/>
      <w:lang w:eastAsia="sk-SK"/>
    </w:rPr>
  </w:style>
  <w:style w:type="paragraph" w:customStyle="1" w:styleId="Siln1">
    <w:name w:val="Silný1"/>
    <w:basedOn w:val="Normlny"/>
    <w:next w:val="Normlny"/>
    <w:pPr>
      <w:spacing w:after="0" w:line="240" w:lineRule="auto"/>
      <w:jc w:val="left"/>
    </w:pPr>
    <w:rPr>
      <w:rFonts w:ascii="Times New Roman" w:eastAsia="Times New Roman" w:hAnsi="Times New Roman" w:cs="Times New Roman"/>
      <w:b/>
      <w:color w:val="000000"/>
      <w:sz w:val="20"/>
      <w:szCs w:val="20"/>
      <w:lang w:eastAsia="sk-SK"/>
    </w:rPr>
  </w:style>
  <w:style w:type="paragraph" w:customStyle="1" w:styleId="Zvraznenie1">
    <w:name w:val="Zvýraznenie1"/>
    <w:basedOn w:val="Normlny"/>
    <w:next w:val="Normlny"/>
    <w:pPr>
      <w:spacing w:after="0" w:line="240" w:lineRule="auto"/>
      <w:jc w:val="left"/>
    </w:pPr>
    <w:rPr>
      <w:rFonts w:ascii="Times New Roman" w:eastAsia="Times New Roman" w:hAnsi="Times New Roman" w:cs="Times New Roman"/>
      <w:i/>
      <w:color w:val="000000"/>
      <w:sz w:val="20"/>
      <w:szCs w:val="20"/>
      <w:lang w:eastAsia="sk-SK"/>
    </w:rPr>
  </w:style>
  <w:style w:type="paragraph" w:customStyle="1" w:styleId="Hypertextovprepojenie1">
    <w:name w:val="Hypertextové prepojenie1"/>
    <w:basedOn w:val="Normlny"/>
    <w:next w:val="Normlny"/>
    <w:pPr>
      <w:spacing w:after="0" w:line="240" w:lineRule="auto"/>
      <w:jc w:val="left"/>
    </w:pPr>
    <w:rPr>
      <w:rFonts w:ascii="Times New Roman" w:eastAsia="Times New Roman" w:hAnsi="Times New Roman" w:cs="Times New Roman"/>
      <w:color w:val="0000FF"/>
      <w:sz w:val="20"/>
      <w:szCs w:val="20"/>
      <w:u w:val="single" w:color="000000"/>
      <w:lang w:eastAsia="sk-SK"/>
    </w:rPr>
  </w:style>
  <w:style w:type="paragraph" w:customStyle="1" w:styleId="Code">
    <w:name w:val="Code"/>
    <w:basedOn w:val="Normlny"/>
    <w:next w:val="Normlny"/>
    <w:pPr>
      <w:spacing w:after="0" w:line="240" w:lineRule="auto"/>
      <w:jc w:val="left"/>
    </w:pPr>
    <w:rPr>
      <w:rFonts w:ascii="Courier New" w:eastAsia="Courier New" w:hAnsi="Courier New" w:cs="Courier New"/>
      <w:color w:val="000000"/>
      <w:sz w:val="18"/>
      <w:szCs w:val="18"/>
      <w:lang w:eastAsia="sk-SK"/>
    </w:rPr>
  </w:style>
  <w:style w:type="character" w:customStyle="1" w:styleId="FieldLabel">
    <w:name w:val="Field Label"/>
    <w:rPr>
      <w:rFonts w:ascii="Times New Roman" w:eastAsia="Times New Roman" w:hAnsi="Times New Roman" w:cs="Times New Roman"/>
      <w:i/>
      <w:color w:val="004080"/>
      <w:sz w:val="20"/>
      <w:szCs w:val="20"/>
    </w:rPr>
  </w:style>
  <w:style w:type="character" w:customStyle="1" w:styleId="TableHeading">
    <w:name w:val="Table Heading"/>
    <w:rPr>
      <w:rFonts w:ascii="Times New Roman" w:eastAsia="Times New Roman" w:hAnsi="Times New Roman" w:cs="Times New Roman"/>
      <w:b/>
      <w:color w:val="000000"/>
      <w:sz w:val="22"/>
      <w:szCs w:val="22"/>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character" w:customStyle="1" w:styleId="Objecttype">
    <w:name w:val="Object typ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pPr>
      <w:spacing w:after="0" w:line="240" w:lineRule="auto"/>
      <w:jc w:val="left"/>
    </w:pPr>
    <w:rPr>
      <w:rFonts w:ascii="Times New Roman" w:eastAsia="Times New Roman" w:hAnsi="Times New Roman" w:cs="Times New Roman"/>
      <w:b/>
      <w:i/>
      <w:color w:val="0000A0"/>
      <w:sz w:val="20"/>
      <w:szCs w:val="20"/>
      <w:lang w:eastAsia="sk-SK"/>
    </w:rPr>
  </w:style>
  <w:style w:type="character" w:customStyle="1" w:styleId="HeaderChar">
    <w:name w:val="Header Char"/>
    <w:uiPriority w:val="99"/>
    <w:rPr>
      <w:rFonts w:ascii="Arial" w:eastAsia="Arial" w:hAnsi="Arial" w:cs="Arial"/>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paragraph" w:customStyle="1" w:styleId="Odrky">
    <w:name w:val="Odrky"/>
    <w:basedOn w:val="Normlny"/>
    <w:pPr>
      <w:spacing w:after="0"/>
      <w:ind w:left="720" w:hanging="360"/>
      <w:contextualSpacing/>
      <w:jc w:val="left"/>
    </w:pPr>
    <w:rPr>
      <w:rFonts w:ascii="Arial" w:eastAsia="Arial" w:hAnsi="Arial" w:cs="Arial"/>
      <w:sz w:val="22"/>
      <w:szCs w:val="22"/>
      <w:lang w:eastAsia="sk-SK"/>
    </w:rPr>
  </w:style>
  <w:style w:type="paragraph" w:customStyle="1" w:styleId="Bold">
    <w:name w:val="Bold"/>
    <w:basedOn w:val="Normlny"/>
    <w:next w:val="Normlny"/>
    <w:pPr>
      <w:spacing w:after="0" w:line="240" w:lineRule="auto"/>
      <w:jc w:val="left"/>
    </w:pPr>
    <w:rPr>
      <w:rFonts w:ascii="Arial" w:eastAsia="Arial" w:hAnsi="Arial" w:cs="Arial"/>
      <w:lang w:eastAsia="sk-SK"/>
    </w:rPr>
  </w:style>
  <w:style w:type="character" w:customStyle="1" w:styleId="Heading1Char">
    <w:name w:val="Heading 1 Char"/>
    <w:uiPriority w:val="9"/>
    <w:rPr>
      <w:rFonts w:ascii="Cambria" w:eastAsia="Cambria" w:hAnsi="Cambria" w:cs="Cambria"/>
      <w:b/>
      <w:sz w:val="32"/>
      <w:szCs w:val="32"/>
    </w:rPr>
  </w:style>
  <w:style w:type="character" w:customStyle="1" w:styleId="Heading2Char">
    <w:name w:val="Heading 2 Char"/>
    <w:rPr>
      <w:rFonts w:ascii="Cambria" w:eastAsia="Cambria" w:hAnsi="Cambria" w:cs="Cambria"/>
      <w:b/>
      <w:i/>
      <w:sz w:val="28"/>
      <w:szCs w:val="28"/>
    </w:rPr>
  </w:style>
  <w:style w:type="character" w:customStyle="1" w:styleId="Heading3Char">
    <w:name w:val="Heading 3 Char"/>
    <w:rPr>
      <w:rFonts w:ascii="Cambria" w:eastAsia="Cambria" w:hAnsi="Cambria" w:cs="Cambria"/>
      <w:b/>
      <w:sz w:val="26"/>
      <w:szCs w:val="26"/>
    </w:rPr>
  </w:style>
  <w:style w:type="character" w:customStyle="1" w:styleId="Heading4Char">
    <w:name w:val="Heading 4 Char"/>
    <w:rPr>
      <w:rFonts w:ascii="Times New Roman" w:eastAsia="Times New Roman" w:hAnsi="Times New Roman" w:cs="Times New Roman"/>
      <w:b/>
      <w:sz w:val="28"/>
      <w:szCs w:val="28"/>
    </w:rPr>
  </w:style>
  <w:style w:type="character" w:customStyle="1" w:styleId="Heading5Char">
    <w:name w:val="Heading 5 Char"/>
    <w:rPr>
      <w:rFonts w:ascii="Times New Roman" w:eastAsia="Times New Roman" w:hAnsi="Times New Roman" w:cs="Times New Roman"/>
      <w:b/>
      <w:i/>
      <w:sz w:val="26"/>
      <w:szCs w:val="26"/>
    </w:rPr>
  </w:style>
  <w:style w:type="character" w:customStyle="1" w:styleId="Heading6Char">
    <w:name w:val="Heading 6 Char"/>
    <w:rPr>
      <w:rFonts w:ascii="Times New Roman" w:eastAsia="Times New Roman" w:hAnsi="Times New Roman" w:cs="Times New Roman"/>
      <w:b/>
    </w:rPr>
  </w:style>
  <w:style w:type="character" w:customStyle="1" w:styleId="Heading7Char">
    <w:name w:val="Heading 7 Char"/>
    <w:rPr>
      <w:rFonts w:ascii="Times New Roman" w:eastAsia="Times New Roman" w:hAnsi="Times New Roman" w:cs="Times New Roman"/>
      <w:sz w:val="24"/>
      <w:szCs w:val="24"/>
    </w:rPr>
  </w:style>
  <w:style w:type="character" w:customStyle="1" w:styleId="Heading8Char">
    <w:name w:val="Heading 8 Char"/>
    <w:rPr>
      <w:rFonts w:ascii="Times New Roman" w:eastAsia="Times New Roman" w:hAnsi="Times New Roman" w:cs="Times New Roman"/>
      <w:i/>
      <w:sz w:val="24"/>
      <w:szCs w:val="24"/>
    </w:rPr>
  </w:style>
  <w:style w:type="character" w:customStyle="1" w:styleId="Heading9Char">
    <w:name w:val="Heading 9 Char"/>
    <w:rPr>
      <w:rFonts w:ascii="Cambria" w:eastAsia="Cambria" w:hAnsi="Cambria" w:cs="Cambria"/>
    </w:rPr>
  </w:style>
  <w:style w:type="character" w:customStyle="1" w:styleId="TitleChar">
    <w:name w:val="Title Char"/>
    <w:rPr>
      <w:rFonts w:ascii="Arial" w:eastAsia="Arial" w:hAnsi="Arial" w:cs="Arial"/>
      <w:spacing w:val="5"/>
      <w:sz w:val="52"/>
      <w:szCs w:val="52"/>
    </w:rPr>
  </w:style>
  <w:style w:type="character" w:customStyle="1" w:styleId="SubtitleChar">
    <w:name w:val="Subtitle Char"/>
    <w:rPr>
      <w:rFonts w:ascii="Arial" w:eastAsia="Arial" w:hAnsi="Arial" w:cs="Arial"/>
      <w:i/>
      <w:spacing w:val="15"/>
      <w:sz w:val="24"/>
      <w:szCs w:val="24"/>
    </w:rPr>
  </w:style>
  <w:style w:type="character" w:styleId="Jemnodkaz">
    <w:name w:val="Subtle Reference"/>
    <w:rPr>
      <w:color w:val="000000"/>
      <w:u w:val="single" w:color="000000"/>
    </w:rPr>
  </w:style>
  <w:style w:type="character" w:styleId="Jemnzvraznenie">
    <w:name w:val="Subtle Emphasis"/>
    <w:rPr>
      <w:i/>
      <w:color w:val="5A5A5A"/>
    </w:rPr>
  </w:style>
  <w:style w:type="character" w:styleId="Zvraznenie">
    <w:name w:val="Emphasis"/>
    <w:rPr>
      <w:b/>
      <w:i/>
      <w:color w:val="5A5A5A"/>
    </w:rPr>
  </w:style>
  <w:style w:type="character" w:customStyle="1" w:styleId="QuoteChar">
    <w:name w:val="Quote Char"/>
    <w:rPr>
      <w:rFonts w:ascii="Calibri Light" w:eastAsia="Calibri Light" w:hAnsi="Calibri Light" w:cs="Calibri Light"/>
      <w:i/>
      <w:color w:val="5A5A5A"/>
    </w:rPr>
  </w:style>
  <w:style w:type="character" w:styleId="Intenzvnezvraznenie">
    <w:name w:val="Intense Emphasis"/>
    <w:rPr>
      <w:b/>
      <w:i/>
      <w:color w:val="4A66AC"/>
      <w:sz w:val="22"/>
      <w:szCs w:val="22"/>
    </w:rPr>
  </w:style>
  <w:style w:type="paragraph" w:styleId="Zvraznencitcia">
    <w:name w:val="Intense Quote"/>
    <w:basedOn w:val="Normlny"/>
    <w:next w:val="Normlny"/>
    <w:link w:val="ZvraznencitciaChar"/>
    <w:pPr>
      <w:pBdr>
        <w:top w:val="thick" w:sz="0" w:space="0" w:color="4A66AC"/>
        <w:left w:val="thick" w:sz="0" w:space="0" w:color="4A66AC"/>
        <w:bottom w:val="thick" w:sz="0" w:space="0" w:color="4A66AC"/>
        <w:right w:val="thick" w:sz="0" w:space="0" w:color="4A66AC"/>
      </w:pBdr>
      <w:shd w:val="clear" w:color="auto" w:fill="4A66AC"/>
      <w:spacing w:before="320" w:after="320" w:line="300" w:lineRule="auto"/>
      <w:ind w:left="1440" w:right="1440" w:firstLine="357"/>
      <w:jc w:val="left"/>
    </w:pPr>
    <w:rPr>
      <w:rFonts w:ascii="Calibri Light" w:eastAsia="Calibri Light" w:hAnsi="Calibri Light" w:cs="Calibri Light"/>
      <w:i/>
      <w:color w:val="FFFFFF"/>
      <w:lang w:eastAsia="sk-SK"/>
    </w:rPr>
  </w:style>
  <w:style w:type="character" w:customStyle="1" w:styleId="ZvraznencitciaChar">
    <w:name w:val="Zvýraznená citácia Char"/>
    <w:basedOn w:val="Predvolenpsmoodseku"/>
    <w:link w:val="Zvraznencitcia"/>
    <w:rPr>
      <w:rFonts w:ascii="Calibri Light" w:eastAsia="Calibri Light" w:hAnsi="Calibri Light" w:cs="Calibri Light"/>
      <w:i/>
      <w:color w:val="FFFFFF"/>
      <w:sz w:val="24"/>
      <w:szCs w:val="24"/>
      <w:shd w:val="clear" w:color="auto" w:fill="4A66AC"/>
      <w:lang w:eastAsia="sk-SK"/>
    </w:rPr>
  </w:style>
  <w:style w:type="character" w:customStyle="1" w:styleId="IntenseQuoteChar">
    <w:name w:val="Intense Quote Char"/>
    <w:rPr>
      <w:rFonts w:ascii="Calibri Light" w:eastAsia="Calibri Light" w:hAnsi="Calibri Light" w:cs="Calibri Light"/>
      <w:i/>
      <w:color w:val="FFFFFF"/>
      <w:sz w:val="24"/>
      <w:szCs w:val="24"/>
    </w:rPr>
  </w:style>
  <w:style w:type="character" w:styleId="Nzovknihy">
    <w:name w:val="Book Title"/>
    <w:rPr>
      <w:rFonts w:ascii="Calibri Light" w:eastAsia="Calibri Light" w:hAnsi="Calibri Light" w:cs="Calibri Light"/>
      <w:b/>
      <w:i/>
      <w:color w:val="000000"/>
    </w:rPr>
  </w:style>
  <w:style w:type="character" w:styleId="Intenzvnyodkaz">
    <w:name w:val="Intense Reference"/>
    <w:rPr>
      <w:rFonts w:ascii="Arial" w:eastAsia="Arial" w:hAnsi="Arial" w:cs="Arial"/>
      <w:b/>
      <w:color w:val="1E5E9F"/>
      <w:u w:val="single" w:color="000000"/>
    </w:rPr>
  </w:style>
  <w:style w:type="character" w:customStyle="1" w:styleId="NoSpacingChar">
    <w:name w:val="No Spacing Char"/>
    <w:rPr>
      <w:rFonts w:ascii="Arial" w:eastAsia="Arial" w:hAnsi="Arial" w:cs="Arial"/>
    </w:rPr>
  </w:style>
  <w:style w:type="paragraph" w:customStyle="1" w:styleId="Poiadavka">
    <w:name w:val="Poiadavka"/>
    <w:basedOn w:val="Normlny"/>
    <w:next w:val="Normlny"/>
    <w:pPr>
      <w:pBdr>
        <w:bottom w:val="single" w:sz="0" w:space="0" w:color="B5C0DF"/>
      </w:pBdr>
      <w:spacing w:before="200" w:after="80"/>
      <w:ind w:left="720" w:hanging="360"/>
      <w:jc w:val="left"/>
    </w:pPr>
    <w:rPr>
      <w:rFonts w:ascii="Calibri Light" w:eastAsia="Calibri Light" w:hAnsi="Calibri Light" w:cs="Calibri Light"/>
      <w:i/>
      <w:color w:val="4A66AC"/>
      <w:lang w:eastAsia="sk-SK"/>
    </w:rPr>
  </w:style>
  <w:style w:type="character" w:customStyle="1" w:styleId="FooterChar">
    <w:name w:val="Footer Char"/>
    <w:rPr>
      <w:rFonts w:ascii="Arial" w:eastAsia="Arial" w:hAnsi="Arial" w:cs="Arial"/>
    </w:rPr>
  </w:style>
  <w:style w:type="paragraph" w:customStyle="1" w:styleId="SkratkyPojmy">
    <w:name w:val="SkratkyPojmy"/>
    <w:basedOn w:val="Normlny"/>
    <w:pPr>
      <w:keepNext/>
      <w:keepLines/>
      <w:ind w:left="1701" w:hanging="1701"/>
      <w:contextualSpacing/>
      <w:jc w:val="left"/>
    </w:pPr>
    <w:rPr>
      <w:rFonts w:ascii="Calibri" w:eastAsia="Calibri" w:hAnsi="Calibri" w:cs="Calibri"/>
      <w:sz w:val="22"/>
      <w:szCs w:val="22"/>
      <w:lang w:eastAsia="sk-SK"/>
    </w:rPr>
  </w:style>
  <w:style w:type="character" w:customStyle="1" w:styleId="BalloonTextChar">
    <w:name w:val="Balloon Text Char"/>
    <w:rPr>
      <w:rFonts w:ascii="Tahoma" w:eastAsia="Tahoma" w:hAnsi="Tahoma" w:cs="Tahoma"/>
      <w:sz w:val="16"/>
      <w:szCs w:val="16"/>
    </w:rPr>
  </w:style>
  <w:style w:type="character" w:customStyle="1" w:styleId="slostrany10">
    <w:name w:val="slo strany1"/>
  </w:style>
  <w:style w:type="paragraph" w:customStyle="1" w:styleId="StyleArialBoldBefore42ptAfter18pt">
    <w:name w:val="Style Arial Bold Before  42 pt After  18 pt"/>
    <w:basedOn w:val="Normlny"/>
    <w:pPr>
      <w:spacing w:before="240" w:line="240" w:lineRule="auto"/>
      <w:jc w:val="left"/>
    </w:pPr>
    <w:rPr>
      <w:rFonts w:ascii="Arial" w:eastAsia="Arial" w:hAnsi="Arial" w:cs="Arial"/>
      <w:b/>
      <w:sz w:val="20"/>
      <w:szCs w:val="20"/>
      <w:lang w:eastAsia="sk-SK"/>
    </w:rPr>
  </w:style>
  <w:style w:type="paragraph" w:customStyle="1" w:styleId="Bullet6">
    <w:name w:val="Bullet6"/>
    <w:basedOn w:val="Normlny"/>
    <w:pPr>
      <w:spacing w:before="120" w:after="0" w:line="240" w:lineRule="auto"/>
      <w:ind w:left="360" w:hanging="360"/>
      <w:jc w:val="left"/>
    </w:pPr>
    <w:rPr>
      <w:rFonts w:ascii="Times New Roman" w:eastAsia="Times New Roman" w:hAnsi="Times New Roman" w:cs="Times New Roman"/>
      <w:sz w:val="22"/>
      <w:szCs w:val="22"/>
      <w:lang w:eastAsia="sk-SK"/>
    </w:rPr>
  </w:style>
  <w:style w:type="paragraph" w:customStyle="1" w:styleId="ListParagraphbodyOdsekzoznamu2">
    <w:name w:val="List ParagraphbodyOdsek zoznamu2"/>
    <w:basedOn w:val="Normlny"/>
    <w:pPr>
      <w:ind w:left="720" w:firstLine="357"/>
      <w:contextualSpacing/>
      <w:jc w:val="left"/>
    </w:pPr>
    <w:rPr>
      <w:rFonts w:ascii="Calibri" w:eastAsia="Calibri" w:hAnsi="Calibri" w:cs="Calibri"/>
      <w:sz w:val="22"/>
      <w:szCs w:val="22"/>
      <w:lang w:eastAsia="sk-SK"/>
    </w:rPr>
  </w:style>
  <w:style w:type="character" w:customStyle="1" w:styleId="OdsekzoznamuCharbodyCharOdsekzoznamu2Char">
    <w:name w:val="Odsek zoznamu Charbody CharOdsek zoznamu2 Char"/>
    <w:rPr>
      <w:rFonts w:ascii="Calibri" w:eastAsia="Calibri" w:hAnsi="Calibri" w:cs="Calibri"/>
    </w:rPr>
  </w:style>
  <w:style w:type="character" w:customStyle="1" w:styleId="ng-binding">
    <w:name w:val="ng-binding"/>
    <w:basedOn w:val="Predvolenpsmoodseku"/>
  </w:style>
  <w:style w:type="character" w:styleId="PouitHypertextovPrepojenie">
    <w:name w:val="FollowedHyperlink"/>
    <w:basedOn w:val="Predvolenpsmoodseku"/>
    <w:uiPriority w:val="99"/>
    <w:semiHidden/>
    <w:unhideWhenUsed/>
    <w:rPr>
      <w:color w:val="800080" w:themeColor="followedHyperlink"/>
      <w:u w:val="single"/>
    </w:rPr>
  </w:style>
  <w:style w:type="paragraph" w:customStyle="1" w:styleId="Char2">
    <w:name w:val="Char2"/>
    <w:basedOn w:val="Normlny"/>
    <w:link w:val="Odkaznapoznmkupodiarou"/>
    <w:uiPriority w:val="99"/>
    <w:rsid w:val="00415C83"/>
    <w:pPr>
      <w:spacing w:after="160" w:line="240" w:lineRule="exact"/>
      <w:jc w:val="left"/>
    </w:pPr>
    <w:rPr>
      <w:rFonts w:asciiTheme="minorHAnsi" w:hAnsiTheme="minorHAnsi" w:cstheme="minorBidi"/>
      <w:sz w:val="22"/>
      <w:szCs w:val="22"/>
      <w:vertAlign w:val="superscript"/>
    </w:rPr>
  </w:style>
  <w:style w:type="paragraph" w:customStyle="1" w:styleId="SRKNorm">
    <w:name w:val="SRK Norm."/>
    <w:basedOn w:val="Normlny"/>
    <w:next w:val="Normlny"/>
    <w:qFormat/>
    <w:rsid w:val="00162364"/>
    <w:pPr>
      <w:spacing w:before="200" w:after="200" w:line="240" w:lineRule="auto"/>
    </w:pPr>
    <w:rPr>
      <w:rFonts w:ascii="Times New Roman" w:eastAsia="Times New Roman" w:hAnsi="Times New Roman" w:cs="Times New Roman"/>
      <w:lang w:eastAsia="sk-SK"/>
    </w:rPr>
  </w:style>
  <w:style w:type="character" w:styleId="Zstupntext">
    <w:name w:val="Placeholder Text"/>
    <w:basedOn w:val="Predvolenpsmoodseku"/>
    <w:uiPriority w:val="99"/>
    <w:semiHidden/>
    <w:rsid w:val="007720A6"/>
    <w:rPr>
      <w:color w:val="808080"/>
    </w:rPr>
  </w:style>
  <w:style w:type="paragraph" w:customStyle="1" w:styleId="MPCKO1">
    <w:name w:val="MP CKO 1"/>
    <w:basedOn w:val="Nadpis2"/>
    <w:next w:val="Normlny"/>
    <w:link w:val="MPCKO1Char"/>
    <w:qFormat/>
    <w:rsid w:val="004A6B02"/>
    <w:pPr>
      <w:keepNext/>
      <w:pBdr>
        <w:bottom w:val="single" w:sz="8" w:space="4" w:color="4F81BD" w:themeColor="accent1"/>
      </w:pBdr>
      <w:spacing w:before="200" w:after="300" w:line="240" w:lineRule="auto"/>
      <w:jc w:val="left"/>
    </w:pPr>
    <w:rPr>
      <w:rFonts w:cstheme="majorBidi"/>
      <w:color w:val="365F91" w:themeColor="accent1" w:themeShade="BF"/>
      <w:spacing w:val="5"/>
      <w:kern w:val="28"/>
      <w:lang w:eastAsia="sk-SK"/>
    </w:rPr>
  </w:style>
  <w:style w:type="paragraph" w:customStyle="1" w:styleId="tl1">
    <w:name w:val="Štýl1"/>
    <w:basedOn w:val="MPCKO1"/>
    <w:next w:val="Nadpis1"/>
    <w:link w:val="tl1Char"/>
    <w:qFormat/>
    <w:rsid w:val="00FC7457"/>
    <w:rPr>
      <w:rFonts w:cs="Times New Roman"/>
    </w:rPr>
  </w:style>
  <w:style w:type="character" w:customStyle="1" w:styleId="MPCKO1Char">
    <w:name w:val="MP CKO 1 Char"/>
    <w:basedOn w:val="Nadpis2Char"/>
    <w:link w:val="MPCKO1"/>
    <w:rsid w:val="00FC7457"/>
    <w:rPr>
      <w:rFonts w:ascii="Times New Roman" w:eastAsiaTheme="majorEastAsia" w:hAnsi="Times New Roman" w:cstheme="majorBidi"/>
      <w:b/>
      <w:bCs/>
      <w:color w:val="365F91" w:themeColor="accent1" w:themeShade="BF"/>
      <w:spacing w:val="5"/>
      <w:kern w:val="28"/>
      <w:sz w:val="36"/>
      <w:szCs w:val="26"/>
      <w:lang w:eastAsia="sk-SK"/>
    </w:rPr>
  </w:style>
  <w:style w:type="character" w:customStyle="1" w:styleId="tl1Char">
    <w:name w:val="Štýl1 Char"/>
    <w:basedOn w:val="MPCKO1Char"/>
    <w:link w:val="tl1"/>
    <w:rsid w:val="00FC7457"/>
    <w:rPr>
      <w:rFonts w:ascii="Times New Roman" w:eastAsiaTheme="majorEastAsia" w:hAnsi="Times New Roman" w:cs="Times New Roman"/>
      <w:b/>
      <w:bCs/>
      <w:color w:val="365F91" w:themeColor="accent1" w:themeShade="BF"/>
      <w:spacing w:val="5"/>
      <w:kern w:val="28"/>
      <w:sz w:val="36"/>
      <w:szCs w:val="26"/>
      <w:lang w:eastAsia="sk-SK"/>
    </w:rPr>
  </w:style>
  <w:style w:type="paragraph" w:customStyle="1" w:styleId="Pa0">
    <w:name w:val="Pa0"/>
    <w:basedOn w:val="Default"/>
    <w:next w:val="Default"/>
    <w:uiPriority w:val="99"/>
    <w:rsid w:val="00A20EA2"/>
    <w:pPr>
      <w:spacing w:line="241" w:lineRule="atLeast"/>
      <w:jc w:val="left"/>
    </w:pPr>
    <w:rPr>
      <w:rFonts w:eastAsia="Calibri"/>
      <w:color w:val="auto"/>
      <w:lang w:eastAsia="en-US"/>
    </w:rPr>
  </w:style>
  <w:style w:type="character" w:customStyle="1" w:styleId="A2">
    <w:name w:val="A2"/>
    <w:uiPriority w:val="99"/>
    <w:rsid w:val="00A20EA2"/>
    <w:rPr>
      <w:b/>
      <w:bCs/>
      <w:color w:val="000000"/>
      <w:sz w:val="52"/>
      <w:szCs w:val="52"/>
    </w:rPr>
  </w:style>
  <w:style w:type="character" w:customStyle="1" w:styleId="A3">
    <w:name w:val="A3"/>
    <w:uiPriority w:val="99"/>
    <w:rsid w:val="00A20EA2"/>
    <w:rPr>
      <w:color w:val="000000"/>
      <w:sz w:val="32"/>
      <w:szCs w:val="32"/>
    </w:rPr>
  </w:style>
  <w:style w:type="table" w:customStyle="1" w:styleId="Mriekatabuky2">
    <w:name w:val="Mriežka tabuľky2"/>
    <w:basedOn w:val="Normlnatabuka"/>
    <w:next w:val="Mriekatabuky"/>
    <w:uiPriority w:val="59"/>
    <w:rsid w:val="00F22C3C"/>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2133">
      <w:bodyDiv w:val="1"/>
      <w:marLeft w:val="0"/>
      <w:marRight w:val="0"/>
      <w:marTop w:val="0"/>
      <w:marBottom w:val="0"/>
      <w:divBdr>
        <w:top w:val="none" w:sz="0" w:space="0" w:color="auto"/>
        <w:left w:val="none" w:sz="0" w:space="0" w:color="auto"/>
        <w:bottom w:val="none" w:sz="0" w:space="0" w:color="auto"/>
        <w:right w:val="none" w:sz="0" w:space="0" w:color="auto"/>
      </w:divBdr>
    </w:div>
    <w:div w:id="17049646">
      <w:bodyDiv w:val="1"/>
      <w:marLeft w:val="0"/>
      <w:marRight w:val="0"/>
      <w:marTop w:val="0"/>
      <w:marBottom w:val="0"/>
      <w:divBdr>
        <w:top w:val="none" w:sz="0" w:space="0" w:color="auto"/>
        <w:left w:val="none" w:sz="0" w:space="0" w:color="auto"/>
        <w:bottom w:val="none" w:sz="0" w:space="0" w:color="auto"/>
        <w:right w:val="none" w:sz="0" w:space="0" w:color="auto"/>
      </w:divBdr>
    </w:div>
    <w:div w:id="29310535">
      <w:bodyDiv w:val="1"/>
      <w:marLeft w:val="0"/>
      <w:marRight w:val="0"/>
      <w:marTop w:val="0"/>
      <w:marBottom w:val="0"/>
      <w:divBdr>
        <w:top w:val="none" w:sz="0" w:space="0" w:color="auto"/>
        <w:left w:val="none" w:sz="0" w:space="0" w:color="auto"/>
        <w:bottom w:val="none" w:sz="0" w:space="0" w:color="auto"/>
        <w:right w:val="none" w:sz="0" w:space="0" w:color="auto"/>
      </w:divBdr>
    </w:div>
    <w:div w:id="43334652">
      <w:bodyDiv w:val="1"/>
      <w:marLeft w:val="0"/>
      <w:marRight w:val="0"/>
      <w:marTop w:val="0"/>
      <w:marBottom w:val="0"/>
      <w:divBdr>
        <w:top w:val="none" w:sz="0" w:space="0" w:color="auto"/>
        <w:left w:val="none" w:sz="0" w:space="0" w:color="auto"/>
        <w:bottom w:val="none" w:sz="0" w:space="0" w:color="auto"/>
        <w:right w:val="none" w:sz="0" w:space="0" w:color="auto"/>
      </w:divBdr>
    </w:div>
    <w:div w:id="71247728">
      <w:bodyDiv w:val="1"/>
      <w:marLeft w:val="0"/>
      <w:marRight w:val="0"/>
      <w:marTop w:val="0"/>
      <w:marBottom w:val="0"/>
      <w:divBdr>
        <w:top w:val="none" w:sz="0" w:space="0" w:color="auto"/>
        <w:left w:val="none" w:sz="0" w:space="0" w:color="auto"/>
        <w:bottom w:val="none" w:sz="0" w:space="0" w:color="auto"/>
        <w:right w:val="none" w:sz="0" w:space="0" w:color="auto"/>
      </w:divBdr>
    </w:div>
    <w:div w:id="72166757">
      <w:bodyDiv w:val="1"/>
      <w:marLeft w:val="0"/>
      <w:marRight w:val="0"/>
      <w:marTop w:val="0"/>
      <w:marBottom w:val="0"/>
      <w:divBdr>
        <w:top w:val="none" w:sz="0" w:space="0" w:color="auto"/>
        <w:left w:val="none" w:sz="0" w:space="0" w:color="auto"/>
        <w:bottom w:val="none" w:sz="0" w:space="0" w:color="auto"/>
        <w:right w:val="none" w:sz="0" w:space="0" w:color="auto"/>
      </w:divBdr>
    </w:div>
    <w:div w:id="95291833">
      <w:bodyDiv w:val="1"/>
      <w:marLeft w:val="0"/>
      <w:marRight w:val="0"/>
      <w:marTop w:val="0"/>
      <w:marBottom w:val="0"/>
      <w:divBdr>
        <w:top w:val="none" w:sz="0" w:space="0" w:color="auto"/>
        <w:left w:val="none" w:sz="0" w:space="0" w:color="auto"/>
        <w:bottom w:val="none" w:sz="0" w:space="0" w:color="auto"/>
        <w:right w:val="none" w:sz="0" w:space="0" w:color="auto"/>
      </w:divBdr>
    </w:div>
    <w:div w:id="108748782">
      <w:bodyDiv w:val="1"/>
      <w:marLeft w:val="0"/>
      <w:marRight w:val="0"/>
      <w:marTop w:val="0"/>
      <w:marBottom w:val="0"/>
      <w:divBdr>
        <w:top w:val="none" w:sz="0" w:space="0" w:color="auto"/>
        <w:left w:val="none" w:sz="0" w:space="0" w:color="auto"/>
        <w:bottom w:val="none" w:sz="0" w:space="0" w:color="auto"/>
        <w:right w:val="none" w:sz="0" w:space="0" w:color="auto"/>
      </w:divBdr>
    </w:div>
    <w:div w:id="112939410">
      <w:bodyDiv w:val="1"/>
      <w:marLeft w:val="0"/>
      <w:marRight w:val="0"/>
      <w:marTop w:val="0"/>
      <w:marBottom w:val="0"/>
      <w:divBdr>
        <w:top w:val="none" w:sz="0" w:space="0" w:color="auto"/>
        <w:left w:val="none" w:sz="0" w:space="0" w:color="auto"/>
        <w:bottom w:val="none" w:sz="0" w:space="0" w:color="auto"/>
        <w:right w:val="none" w:sz="0" w:space="0" w:color="auto"/>
      </w:divBdr>
    </w:div>
    <w:div w:id="148713035">
      <w:bodyDiv w:val="1"/>
      <w:marLeft w:val="0"/>
      <w:marRight w:val="0"/>
      <w:marTop w:val="0"/>
      <w:marBottom w:val="0"/>
      <w:divBdr>
        <w:top w:val="none" w:sz="0" w:space="0" w:color="auto"/>
        <w:left w:val="none" w:sz="0" w:space="0" w:color="auto"/>
        <w:bottom w:val="none" w:sz="0" w:space="0" w:color="auto"/>
        <w:right w:val="none" w:sz="0" w:space="0" w:color="auto"/>
      </w:divBdr>
    </w:div>
    <w:div w:id="169686050">
      <w:bodyDiv w:val="1"/>
      <w:marLeft w:val="0"/>
      <w:marRight w:val="0"/>
      <w:marTop w:val="0"/>
      <w:marBottom w:val="0"/>
      <w:divBdr>
        <w:top w:val="none" w:sz="0" w:space="0" w:color="auto"/>
        <w:left w:val="none" w:sz="0" w:space="0" w:color="auto"/>
        <w:bottom w:val="none" w:sz="0" w:space="0" w:color="auto"/>
        <w:right w:val="none" w:sz="0" w:space="0" w:color="auto"/>
      </w:divBdr>
    </w:div>
    <w:div w:id="200020329">
      <w:bodyDiv w:val="1"/>
      <w:marLeft w:val="0"/>
      <w:marRight w:val="0"/>
      <w:marTop w:val="0"/>
      <w:marBottom w:val="0"/>
      <w:divBdr>
        <w:top w:val="none" w:sz="0" w:space="0" w:color="auto"/>
        <w:left w:val="none" w:sz="0" w:space="0" w:color="auto"/>
        <w:bottom w:val="none" w:sz="0" w:space="0" w:color="auto"/>
        <w:right w:val="none" w:sz="0" w:space="0" w:color="auto"/>
      </w:divBdr>
    </w:div>
    <w:div w:id="211550317">
      <w:bodyDiv w:val="1"/>
      <w:marLeft w:val="0"/>
      <w:marRight w:val="0"/>
      <w:marTop w:val="0"/>
      <w:marBottom w:val="0"/>
      <w:divBdr>
        <w:top w:val="none" w:sz="0" w:space="0" w:color="auto"/>
        <w:left w:val="none" w:sz="0" w:space="0" w:color="auto"/>
        <w:bottom w:val="none" w:sz="0" w:space="0" w:color="auto"/>
        <w:right w:val="none" w:sz="0" w:space="0" w:color="auto"/>
      </w:divBdr>
    </w:div>
    <w:div w:id="214244529">
      <w:bodyDiv w:val="1"/>
      <w:marLeft w:val="0"/>
      <w:marRight w:val="0"/>
      <w:marTop w:val="0"/>
      <w:marBottom w:val="0"/>
      <w:divBdr>
        <w:top w:val="none" w:sz="0" w:space="0" w:color="auto"/>
        <w:left w:val="none" w:sz="0" w:space="0" w:color="auto"/>
        <w:bottom w:val="none" w:sz="0" w:space="0" w:color="auto"/>
        <w:right w:val="none" w:sz="0" w:space="0" w:color="auto"/>
      </w:divBdr>
      <w:divsChild>
        <w:div w:id="473530164">
          <w:marLeft w:val="0"/>
          <w:marRight w:val="0"/>
          <w:marTop w:val="0"/>
          <w:marBottom w:val="0"/>
          <w:divBdr>
            <w:top w:val="none" w:sz="0" w:space="0" w:color="auto"/>
            <w:left w:val="none" w:sz="0" w:space="0" w:color="auto"/>
            <w:bottom w:val="none" w:sz="0" w:space="0" w:color="auto"/>
            <w:right w:val="none" w:sz="0" w:space="0" w:color="auto"/>
          </w:divBdr>
        </w:div>
        <w:div w:id="595480709">
          <w:marLeft w:val="0"/>
          <w:marRight w:val="0"/>
          <w:marTop w:val="0"/>
          <w:marBottom w:val="0"/>
          <w:divBdr>
            <w:top w:val="none" w:sz="0" w:space="0" w:color="auto"/>
            <w:left w:val="none" w:sz="0" w:space="0" w:color="auto"/>
            <w:bottom w:val="none" w:sz="0" w:space="0" w:color="auto"/>
            <w:right w:val="none" w:sz="0" w:space="0" w:color="auto"/>
          </w:divBdr>
        </w:div>
        <w:div w:id="794328613">
          <w:marLeft w:val="0"/>
          <w:marRight w:val="0"/>
          <w:marTop w:val="0"/>
          <w:marBottom w:val="0"/>
          <w:divBdr>
            <w:top w:val="none" w:sz="0" w:space="0" w:color="auto"/>
            <w:left w:val="none" w:sz="0" w:space="0" w:color="auto"/>
            <w:bottom w:val="none" w:sz="0" w:space="0" w:color="auto"/>
            <w:right w:val="none" w:sz="0" w:space="0" w:color="auto"/>
          </w:divBdr>
        </w:div>
        <w:div w:id="1771003931">
          <w:marLeft w:val="0"/>
          <w:marRight w:val="0"/>
          <w:marTop w:val="0"/>
          <w:marBottom w:val="0"/>
          <w:divBdr>
            <w:top w:val="none" w:sz="0" w:space="0" w:color="auto"/>
            <w:left w:val="none" w:sz="0" w:space="0" w:color="auto"/>
            <w:bottom w:val="none" w:sz="0" w:space="0" w:color="auto"/>
            <w:right w:val="none" w:sz="0" w:space="0" w:color="auto"/>
          </w:divBdr>
        </w:div>
        <w:div w:id="1960337834">
          <w:marLeft w:val="0"/>
          <w:marRight w:val="0"/>
          <w:marTop w:val="0"/>
          <w:marBottom w:val="0"/>
          <w:divBdr>
            <w:top w:val="none" w:sz="0" w:space="0" w:color="auto"/>
            <w:left w:val="none" w:sz="0" w:space="0" w:color="auto"/>
            <w:bottom w:val="none" w:sz="0" w:space="0" w:color="auto"/>
            <w:right w:val="none" w:sz="0" w:space="0" w:color="auto"/>
          </w:divBdr>
        </w:div>
      </w:divsChild>
    </w:div>
    <w:div w:id="230966886">
      <w:bodyDiv w:val="1"/>
      <w:marLeft w:val="0"/>
      <w:marRight w:val="0"/>
      <w:marTop w:val="0"/>
      <w:marBottom w:val="0"/>
      <w:divBdr>
        <w:top w:val="none" w:sz="0" w:space="0" w:color="auto"/>
        <w:left w:val="none" w:sz="0" w:space="0" w:color="auto"/>
        <w:bottom w:val="none" w:sz="0" w:space="0" w:color="auto"/>
        <w:right w:val="none" w:sz="0" w:space="0" w:color="auto"/>
      </w:divBdr>
    </w:div>
    <w:div w:id="243806228">
      <w:bodyDiv w:val="1"/>
      <w:marLeft w:val="0"/>
      <w:marRight w:val="0"/>
      <w:marTop w:val="0"/>
      <w:marBottom w:val="0"/>
      <w:divBdr>
        <w:top w:val="none" w:sz="0" w:space="0" w:color="auto"/>
        <w:left w:val="none" w:sz="0" w:space="0" w:color="auto"/>
        <w:bottom w:val="none" w:sz="0" w:space="0" w:color="auto"/>
        <w:right w:val="none" w:sz="0" w:space="0" w:color="auto"/>
      </w:divBdr>
    </w:div>
    <w:div w:id="354383021">
      <w:bodyDiv w:val="1"/>
      <w:marLeft w:val="0"/>
      <w:marRight w:val="0"/>
      <w:marTop w:val="0"/>
      <w:marBottom w:val="0"/>
      <w:divBdr>
        <w:top w:val="none" w:sz="0" w:space="0" w:color="auto"/>
        <w:left w:val="none" w:sz="0" w:space="0" w:color="auto"/>
        <w:bottom w:val="none" w:sz="0" w:space="0" w:color="auto"/>
        <w:right w:val="none" w:sz="0" w:space="0" w:color="auto"/>
      </w:divBdr>
    </w:div>
    <w:div w:id="375399700">
      <w:bodyDiv w:val="1"/>
      <w:marLeft w:val="0"/>
      <w:marRight w:val="0"/>
      <w:marTop w:val="0"/>
      <w:marBottom w:val="0"/>
      <w:divBdr>
        <w:top w:val="none" w:sz="0" w:space="0" w:color="auto"/>
        <w:left w:val="none" w:sz="0" w:space="0" w:color="auto"/>
        <w:bottom w:val="none" w:sz="0" w:space="0" w:color="auto"/>
        <w:right w:val="none" w:sz="0" w:space="0" w:color="auto"/>
      </w:divBdr>
    </w:div>
    <w:div w:id="381370922">
      <w:bodyDiv w:val="1"/>
      <w:marLeft w:val="0"/>
      <w:marRight w:val="0"/>
      <w:marTop w:val="0"/>
      <w:marBottom w:val="0"/>
      <w:divBdr>
        <w:top w:val="none" w:sz="0" w:space="0" w:color="auto"/>
        <w:left w:val="none" w:sz="0" w:space="0" w:color="auto"/>
        <w:bottom w:val="none" w:sz="0" w:space="0" w:color="auto"/>
        <w:right w:val="none" w:sz="0" w:space="0" w:color="auto"/>
      </w:divBdr>
    </w:div>
    <w:div w:id="387925793">
      <w:bodyDiv w:val="1"/>
      <w:marLeft w:val="0"/>
      <w:marRight w:val="0"/>
      <w:marTop w:val="0"/>
      <w:marBottom w:val="0"/>
      <w:divBdr>
        <w:top w:val="none" w:sz="0" w:space="0" w:color="auto"/>
        <w:left w:val="none" w:sz="0" w:space="0" w:color="auto"/>
        <w:bottom w:val="none" w:sz="0" w:space="0" w:color="auto"/>
        <w:right w:val="none" w:sz="0" w:space="0" w:color="auto"/>
      </w:divBdr>
    </w:div>
    <w:div w:id="396906060">
      <w:bodyDiv w:val="1"/>
      <w:marLeft w:val="0"/>
      <w:marRight w:val="0"/>
      <w:marTop w:val="0"/>
      <w:marBottom w:val="0"/>
      <w:divBdr>
        <w:top w:val="none" w:sz="0" w:space="0" w:color="auto"/>
        <w:left w:val="none" w:sz="0" w:space="0" w:color="auto"/>
        <w:bottom w:val="none" w:sz="0" w:space="0" w:color="auto"/>
        <w:right w:val="none" w:sz="0" w:space="0" w:color="auto"/>
      </w:divBdr>
    </w:div>
    <w:div w:id="401949531">
      <w:bodyDiv w:val="1"/>
      <w:marLeft w:val="0"/>
      <w:marRight w:val="0"/>
      <w:marTop w:val="0"/>
      <w:marBottom w:val="0"/>
      <w:divBdr>
        <w:top w:val="none" w:sz="0" w:space="0" w:color="auto"/>
        <w:left w:val="none" w:sz="0" w:space="0" w:color="auto"/>
        <w:bottom w:val="none" w:sz="0" w:space="0" w:color="auto"/>
        <w:right w:val="none" w:sz="0" w:space="0" w:color="auto"/>
      </w:divBdr>
    </w:div>
    <w:div w:id="501044610">
      <w:bodyDiv w:val="1"/>
      <w:marLeft w:val="0"/>
      <w:marRight w:val="0"/>
      <w:marTop w:val="0"/>
      <w:marBottom w:val="0"/>
      <w:divBdr>
        <w:top w:val="none" w:sz="0" w:space="0" w:color="auto"/>
        <w:left w:val="none" w:sz="0" w:space="0" w:color="auto"/>
        <w:bottom w:val="none" w:sz="0" w:space="0" w:color="auto"/>
        <w:right w:val="none" w:sz="0" w:space="0" w:color="auto"/>
      </w:divBdr>
    </w:div>
    <w:div w:id="507446509">
      <w:bodyDiv w:val="1"/>
      <w:marLeft w:val="0"/>
      <w:marRight w:val="0"/>
      <w:marTop w:val="0"/>
      <w:marBottom w:val="0"/>
      <w:divBdr>
        <w:top w:val="none" w:sz="0" w:space="0" w:color="auto"/>
        <w:left w:val="none" w:sz="0" w:space="0" w:color="auto"/>
        <w:bottom w:val="none" w:sz="0" w:space="0" w:color="auto"/>
        <w:right w:val="none" w:sz="0" w:space="0" w:color="auto"/>
      </w:divBdr>
    </w:div>
    <w:div w:id="511722134">
      <w:bodyDiv w:val="1"/>
      <w:marLeft w:val="0"/>
      <w:marRight w:val="0"/>
      <w:marTop w:val="0"/>
      <w:marBottom w:val="0"/>
      <w:divBdr>
        <w:top w:val="none" w:sz="0" w:space="0" w:color="auto"/>
        <w:left w:val="none" w:sz="0" w:space="0" w:color="auto"/>
        <w:bottom w:val="none" w:sz="0" w:space="0" w:color="auto"/>
        <w:right w:val="none" w:sz="0" w:space="0" w:color="auto"/>
      </w:divBdr>
    </w:div>
    <w:div w:id="581185264">
      <w:bodyDiv w:val="1"/>
      <w:marLeft w:val="0"/>
      <w:marRight w:val="0"/>
      <w:marTop w:val="0"/>
      <w:marBottom w:val="0"/>
      <w:divBdr>
        <w:top w:val="none" w:sz="0" w:space="0" w:color="auto"/>
        <w:left w:val="none" w:sz="0" w:space="0" w:color="auto"/>
        <w:bottom w:val="none" w:sz="0" w:space="0" w:color="auto"/>
        <w:right w:val="none" w:sz="0" w:space="0" w:color="auto"/>
      </w:divBdr>
    </w:div>
    <w:div w:id="599993075">
      <w:bodyDiv w:val="1"/>
      <w:marLeft w:val="0"/>
      <w:marRight w:val="0"/>
      <w:marTop w:val="0"/>
      <w:marBottom w:val="0"/>
      <w:divBdr>
        <w:top w:val="none" w:sz="0" w:space="0" w:color="auto"/>
        <w:left w:val="none" w:sz="0" w:space="0" w:color="auto"/>
        <w:bottom w:val="none" w:sz="0" w:space="0" w:color="auto"/>
        <w:right w:val="none" w:sz="0" w:space="0" w:color="auto"/>
      </w:divBdr>
    </w:div>
    <w:div w:id="629437046">
      <w:bodyDiv w:val="1"/>
      <w:marLeft w:val="0"/>
      <w:marRight w:val="0"/>
      <w:marTop w:val="0"/>
      <w:marBottom w:val="0"/>
      <w:divBdr>
        <w:top w:val="none" w:sz="0" w:space="0" w:color="auto"/>
        <w:left w:val="none" w:sz="0" w:space="0" w:color="auto"/>
        <w:bottom w:val="none" w:sz="0" w:space="0" w:color="auto"/>
        <w:right w:val="none" w:sz="0" w:space="0" w:color="auto"/>
      </w:divBdr>
    </w:div>
    <w:div w:id="669915798">
      <w:bodyDiv w:val="1"/>
      <w:marLeft w:val="0"/>
      <w:marRight w:val="0"/>
      <w:marTop w:val="0"/>
      <w:marBottom w:val="0"/>
      <w:divBdr>
        <w:top w:val="none" w:sz="0" w:space="0" w:color="auto"/>
        <w:left w:val="none" w:sz="0" w:space="0" w:color="auto"/>
        <w:bottom w:val="none" w:sz="0" w:space="0" w:color="auto"/>
        <w:right w:val="none" w:sz="0" w:space="0" w:color="auto"/>
      </w:divBdr>
    </w:div>
    <w:div w:id="678238478">
      <w:bodyDiv w:val="1"/>
      <w:marLeft w:val="0"/>
      <w:marRight w:val="0"/>
      <w:marTop w:val="0"/>
      <w:marBottom w:val="0"/>
      <w:divBdr>
        <w:top w:val="none" w:sz="0" w:space="0" w:color="auto"/>
        <w:left w:val="none" w:sz="0" w:space="0" w:color="auto"/>
        <w:bottom w:val="none" w:sz="0" w:space="0" w:color="auto"/>
        <w:right w:val="none" w:sz="0" w:space="0" w:color="auto"/>
      </w:divBdr>
    </w:div>
    <w:div w:id="730079813">
      <w:bodyDiv w:val="1"/>
      <w:marLeft w:val="0"/>
      <w:marRight w:val="0"/>
      <w:marTop w:val="0"/>
      <w:marBottom w:val="0"/>
      <w:divBdr>
        <w:top w:val="none" w:sz="0" w:space="0" w:color="auto"/>
        <w:left w:val="none" w:sz="0" w:space="0" w:color="auto"/>
        <w:bottom w:val="none" w:sz="0" w:space="0" w:color="auto"/>
        <w:right w:val="none" w:sz="0" w:space="0" w:color="auto"/>
      </w:divBdr>
    </w:div>
    <w:div w:id="730081979">
      <w:bodyDiv w:val="1"/>
      <w:marLeft w:val="0"/>
      <w:marRight w:val="0"/>
      <w:marTop w:val="0"/>
      <w:marBottom w:val="0"/>
      <w:divBdr>
        <w:top w:val="none" w:sz="0" w:space="0" w:color="auto"/>
        <w:left w:val="none" w:sz="0" w:space="0" w:color="auto"/>
        <w:bottom w:val="none" w:sz="0" w:space="0" w:color="auto"/>
        <w:right w:val="none" w:sz="0" w:space="0" w:color="auto"/>
      </w:divBdr>
    </w:div>
    <w:div w:id="750002671">
      <w:bodyDiv w:val="1"/>
      <w:marLeft w:val="0"/>
      <w:marRight w:val="0"/>
      <w:marTop w:val="0"/>
      <w:marBottom w:val="0"/>
      <w:divBdr>
        <w:top w:val="none" w:sz="0" w:space="0" w:color="auto"/>
        <w:left w:val="none" w:sz="0" w:space="0" w:color="auto"/>
        <w:bottom w:val="none" w:sz="0" w:space="0" w:color="auto"/>
        <w:right w:val="none" w:sz="0" w:space="0" w:color="auto"/>
      </w:divBdr>
    </w:div>
    <w:div w:id="753938875">
      <w:bodyDiv w:val="1"/>
      <w:marLeft w:val="0"/>
      <w:marRight w:val="0"/>
      <w:marTop w:val="0"/>
      <w:marBottom w:val="0"/>
      <w:divBdr>
        <w:top w:val="none" w:sz="0" w:space="0" w:color="auto"/>
        <w:left w:val="none" w:sz="0" w:space="0" w:color="auto"/>
        <w:bottom w:val="none" w:sz="0" w:space="0" w:color="auto"/>
        <w:right w:val="none" w:sz="0" w:space="0" w:color="auto"/>
      </w:divBdr>
    </w:div>
    <w:div w:id="760298908">
      <w:bodyDiv w:val="1"/>
      <w:marLeft w:val="0"/>
      <w:marRight w:val="0"/>
      <w:marTop w:val="0"/>
      <w:marBottom w:val="0"/>
      <w:divBdr>
        <w:top w:val="none" w:sz="0" w:space="0" w:color="auto"/>
        <w:left w:val="none" w:sz="0" w:space="0" w:color="auto"/>
        <w:bottom w:val="none" w:sz="0" w:space="0" w:color="auto"/>
        <w:right w:val="none" w:sz="0" w:space="0" w:color="auto"/>
      </w:divBdr>
    </w:div>
    <w:div w:id="763959288">
      <w:bodyDiv w:val="1"/>
      <w:marLeft w:val="0"/>
      <w:marRight w:val="0"/>
      <w:marTop w:val="0"/>
      <w:marBottom w:val="0"/>
      <w:divBdr>
        <w:top w:val="none" w:sz="0" w:space="0" w:color="auto"/>
        <w:left w:val="none" w:sz="0" w:space="0" w:color="auto"/>
        <w:bottom w:val="none" w:sz="0" w:space="0" w:color="auto"/>
        <w:right w:val="none" w:sz="0" w:space="0" w:color="auto"/>
      </w:divBdr>
    </w:div>
    <w:div w:id="801389525">
      <w:bodyDiv w:val="1"/>
      <w:marLeft w:val="0"/>
      <w:marRight w:val="0"/>
      <w:marTop w:val="0"/>
      <w:marBottom w:val="0"/>
      <w:divBdr>
        <w:top w:val="none" w:sz="0" w:space="0" w:color="auto"/>
        <w:left w:val="none" w:sz="0" w:space="0" w:color="auto"/>
        <w:bottom w:val="none" w:sz="0" w:space="0" w:color="auto"/>
        <w:right w:val="none" w:sz="0" w:space="0" w:color="auto"/>
      </w:divBdr>
    </w:div>
    <w:div w:id="805974303">
      <w:bodyDiv w:val="1"/>
      <w:marLeft w:val="0"/>
      <w:marRight w:val="0"/>
      <w:marTop w:val="0"/>
      <w:marBottom w:val="0"/>
      <w:divBdr>
        <w:top w:val="none" w:sz="0" w:space="0" w:color="auto"/>
        <w:left w:val="none" w:sz="0" w:space="0" w:color="auto"/>
        <w:bottom w:val="none" w:sz="0" w:space="0" w:color="auto"/>
        <w:right w:val="none" w:sz="0" w:space="0" w:color="auto"/>
      </w:divBdr>
    </w:div>
    <w:div w:id="839540864">
      <w:bodyDiv w:val="1"/>
      <w:marLeft w:val="0"/>
      <w:marRight w:val="0"/>
      <w:marTop w:val="0"/>
      <w:marBottom w:val="0"/>
      <w:divBdr>
        <w:top w:val="none" w:sz="0" w:space="0" w:color="auto"/>
        <w:left w:val="none" w:sz="0" w:space="0" w:color="auto"/>
        <w:bottom w:val="none" w:sz="0" w:space="0" w:color="auto"/>
        <w:right w:val="none" w:sz="0" w:space="0" w:color="auto"/>
      </w:divBdr>
    </w:div>
    <w:div w:id="841554689">
      <w:bodyDiv w:val="1"/>
      <w:marLeft w:val="0"/>
      <w:marRight w:val="0"/>
      <w:marTop w:val="0"/>
      <w:marBottom w:val="0"/>
      <w:divBdr>
        <w:top w:val="none" w:sz="0" w:space="0" w:color="auto"/>
        <w:left w:val="none" w:sz="0" w:space="0" w:color="auto"/>
        <w:bottom w:val="none" w:sz="0" w:space="0" w:color="auto"/>
        <w:right w:val="none" w:sz="0" w:space="0" w:color="auto"/>
      </w:divBdr>
    </w:div>
    <w:div w:id="903487882">
      <w:bodyDiv w:val="1"/>
      <w:marLeft w:val="0"/>
      <w:marRight w:val="0"/>
      <w:marTop w:val="0"/>
      <w:marBottom w:val="0"/>
      <w:divBdr>
        <w:top w:val="none" w:sz="0" w:space="0" w:color="auto"/>
        <w:left w:val="none" w:sz="0" w:space="0" w:color="auto"/>
        <w:bottom w:val="none" w:sz="0" w:space="0" w:color="auto"/>
        <w:right w:val="none" w:sz="0" w:space="0" w:color="auto"/>
      </w:divBdr>
    </w:div>
    <w:div w:id="923802347">
      <w:bodyDiv w:val="1"/>
      <w:marLeft w:val="0"/>
      <w:marRight w:val="0"/>
      <w:marTop w:val="0"/>
      <w:marBottom w:val="0"/>
      <w:divBdr>
        <w:top w:val="none" w:sz="0" w:space="0" w:color="auto"/>
        <w:left w:val="none" w:sz="0" w:space="0" w:color="auto"/>
        <w:bottom w:val="none" w:sz="0" w:space="0" w:color="auto"/>
        <w:right w:val="none" w:sz="0" w:space="0" w:color="auto"/>
      </w:divBdr>
    </w:div>
    <w:div w:id="946086090">
      <w:bodyDiv w:val="1"/>
      <w:marLeft w:val="0"/>
      <w:marRight w:val="0"/>
      <w:marTop w:val="0"/>
      <w:marBottom w:val="0"/>
      <w:divBdr>
        <w:top w:val="none" w:sz="0" w:space="0" w:color="auto"/>
        <w:left w:val="none" w:sz="0" w:space="0" w:color="auto"/>
        <w:bottom w:val="none" w:sz="0" w:space="0" w:color="auto"/>
        <w:right w:val="none" w:sz="0" w:space="0" w:color="auto"/>
      </w:divBdr>
    </w:div>
    <w:div w:id="949314788">
      <w:bodyDiv w:val="1"/>
      <w:marLeft w:val="0"/>
      <w:marRight w:val="0"/>
      <w:marTop w:val="0"/>
      <w:marBottom w:val="0"/>
      <w:divBdr>
        <w:top w:val="none" w:sz="0" w:space="0" w:color="auto"/>
        <w:left w:val="none" w:sz="0" w:space="0" w:color="auto"/>
        <w:bottom w:val="none" w:sz="0" w:space="0" w:color="auto"/>
        <w:right w:val="none" w:sz="0" w:space="0" w:color="auto"/>
      </w:divBdr>
    </w:div>
    <w:div w:id="959801643">
      <w:bodyDiv w:val="1"/>
      <w:marLeft w:val="0"/>
      <w:marRight w:val="0"/>
      <w:marTop w:val="0"/>
      <w:marBottom w:val="0"/>
      <w:divBdr>
        <w:top w:val="none" w:sz="0" w:space="0" w:color="auto"/>
        <w:left w:val="none" w:sz="0" w:space="0" w:color="auto"/>
        <w:bottom w:val="none" w:sz="0" w:space="0" w:color="auto"/>
        <w:right w:val="none" w:sz="0" w:space="0" w:color="auto"/>
      </w:divBdr>
    </w:div>
    <w:div w:id="976490506">
      <w:bodyDiv w:val="1"/>
      <w:marLeft w:val="0"/>
      <w:marRight w:val="0"/>
      <w:marTop w:val="0"/>
      <w:marBottom w:val="0"/>
      <w:divBdr>
        <w:top w:val="none" w:sz="0" w:space="0" w:color="auto"/>
        <w:left w:val="none" w:sz="0" w:space="0" w:color="auto"/>
        <w:bottom w:val="none" w:sz="0" w:space="0" w:color="auto"/>
        <w:right w:val="none" w:sz="0" w:space="0" w:color="auto"/>
      </w:divBdr>
    </w:div>
    <w:div w:id="979305684">
      <w:bodyDiv w:val="1"/>
      <w:marLeft w:val="0"/>
      <w:marRight w:val="0"/>
      <w:marTop w:val="0"/>
      <w:marBottom w:val="0"/>
      <w:divBdr>
        <w:top w:val="none" w:sz="0" w:space="0" w:color="auto"/>
        <w:left w:val="none" w:sz="0" w:space="0" w:color="auto"/>
        <w:bottom w:val="none" w:sz="0" w:space="0" w:color="auto"/>
        <w:right w:val="none" w:sz="0" w:space="0" w:color="auto"/>
      </w:divBdr>
      <w:divsChild>
        <w:div w:id="807936027">
          <w:marLeft w:val="0"/>
          <w:marRight w:val="0"/>
          <w:marTop w:val="0"/>
          <w:marBottom w:val="0"/>
          <w:divBdr>
            <w:top w:val="none" w:sz="0" w:space="0" w:color="auto"/>
            <w:left w:val="none" w:sz="0" w:space="0" w:color="auto"/>
            <w:bottom w:val="none" w:sz="0" w:space="0" w:color="auto"/>
            <w:right w:val="none" w:sz="0" w:space="0" w:color="auto"/>
          </w:divBdr>
        </w:div>
      </w:divsChild>
    </w:div>
    <w:div w:id="994407376">
      <w:bodyDiv w:val="1"/>
      <w:marLeft w:val="0"/>
      <w:marRight w:val="0"/>
      <w:marTop w:val="0"/>
      <w:marBottom w:val="0"/>
      <w:divBdr>
        <w:top w:val="none" w:sz="0" w:space="0" w:color="auto"/>
        <w:left w:val="none" w:sz="0" w:space="0" w:color="auto"/>
        <w:bottom w:val="none" w:sz="0" w:space="0" w:color="auto"/>
        <w:right w:val="none" w:sz="0" w:space="0" w:color="auto"/>
      </w:divBdr>
    </w:div>
    <w:div w:id="1004668308">
      <w:bodyDiv w:val="1"/>
      <w:marLeft w:val="0"/>
      <w:marRight w:val="0"/>
      <w:marTop w:val="0"/>
      <w:marBottom w:val="0"/>
      <w:divBdr>
        <w:top w:val="none" w:sz="0" w:space="0" w:color="auto"/>
        <w:left w:val="none" w:sz="0" w:space="0" w:color="auto"/>
        <w:bottom w:val="none" w:sz="0" w:space="0" w:color="auto"/>
        <w:right w:val="none" w:sz="0" w:space="0" w:color="auto"/>
      </w:divBdr>
    </w:div>
    <w:div w:id="1005666295">
      <w:bodyDiv w:val="1"/>
      <w:marLeft w:val="0"/>
      <w:marRight w:val="0"/>
      <w:marTop w:val="0"/>
      <w:marBottom w:val="0"/>
      <w:divBdr>
        <w:top w:val="none" w:sz="0" w:space="0" w:color="auto"/>
        <w:left w:val="none" w:sz="0" w:space="0" w:color="auto"/>
        <w:bottom w:val="none" w:sz="0" w:space="0" w:color="auto"/>
        <w:right w:val="none" w:sz="0" w:space="0" w:color="auto"/>
      </w:divBdr>
    </w:div>
    <w:div w:id="1014916744">
      <w:bodyDiv w:val="1"/>
      <w:marLeft w:val="0"/>
      <w:marRight w:val="0"/>
      <w:marTop w:val="0"/>
      <w:marBottom w:val="0"/>
      <w:divBdr>
        <w:top w:val="none" w:sz="0" w:space="0" w:color="auto"/>
        <w:left w:val="none" w:sz="0" w:space="0" w:color="auto"/>
        <w:bottom w:val="none" w:sz="0" w:space="0" w:color="auto"/>
        <w:right w:val="none" w:sz="0" w:space="0" w:color="auto"/>
      </w:divBdr>
    </w:div>
    <w:div w:id="1068187979">
      <w:bodyDiv w:val="1"/>
      <w:marLeft w:val="0"/>
      <w:marRight w:val="0"/>
      <w:marTop w:val="0"/>
      <w:marBottom w:val="0"/>
      <w:divBdr>
        <w:top w:val="none" w:sz="0" w:space="0" w:color="auto"/>
        <w:left w:val="none" w:sz="0" w:space="0" w:color="auto"/>
        <w:bottom w:val="none" w:sz="0" w:space="0" w:color="auto"/>
        <w:right w:val="none" w:sz="0" w:space="0" w:color="auto"/>
      </w:divBdr>
    </w:div>
    <w:div w:id="1075200864">
      <w:bodyDiv w:val="1"/>
      <w:marLeft w:val="0"/>
      <w:marRight w:val="0"/>
      <w:marTop w:val="0"/>
      <w:marBottom w:val="0"/>
      <w:divBdr>
        <w:top w:val="none" w:sz="0" w:space="0" w:color="auto"/>
        <w:left w:val="none" w:sz="0" w:space="0" w:color="auto"/>
        <w:bottom w:val="none" w:sz="0" w:space="0" w:color="auto"/>
        <w:right w:val="none" w:sz="0" w:space="0" w:color="auto"/>
      </w:divBdr>
    </w:div>
    <w:div w:id="1094784996">
      <w:bodyDiv w:val="1"/>
      <w:marLeft w:val="0"/>
      <w:marRight w:val="0"/>
      <w:marTop w:val="0"/>
      <w:marBottom w:val="0"/>
      <w:divBdr>
        <w:top w:val="none" w:sz="0" w:space="0" w:color="auto"/>
        <w:left w:val="none" w:sz="0" w:space="0" w:color="auto"/>
        <w:bottom w:val="none" w:sz="0" w:space="0" w:color="auto"/>
        <w:right w:val="none" w:sz="0" w:space="0" w:color="auto"/>
      </w:divBdr>
    </w:div>
    <w:div w:id="1102452119">
      <w:bodyDiv w:val="1"/>
      <w:marLeft w:val="0"/>
      <w:marRight w:val="0"/>
      <w:marTop w:val="0"/>
      <w:marBottom w:val="0"/>
      <w:divBdr>
        <w:top w:val="none" w:sz="0" w:space="0" w:color="auto"/>
        <w:left w:val="none" w:sz="0" w:space="0" w:color="auto"/>
        <w:bottom w:val="none" w:sz="0" w:space="0" w:color="auto"/>
        <w:right w:val="none" w:sz="0" w:space="0" w:color="auto"/>
      </w:divBdr>
    </w:div>
    <w:div w:id="1110396187">
      <w:bodyDiv w:val="1"/>
      <w:marLeft w:val="0"/>
      <w:marRight w:val="0"/>
      <w:marTop w:val="0"/>
      <w:marBottom w:val="0"/>
      <w:divBdr>
        <w:top w:val="none" w:sz="0" w:space="0" w:color="auto"/>
        <w:left w:val="none" w:sz="0" w:space="0" w:color="auto"/>
        <w:bottom w:val="none" w:sz="0" w:space="0" w:color="auto"/>
        <w:right w:val="none" w:sz="0" w:space="0" w:color="auto"/>
      </w:divBdr>
    </w:div>
    <w:div w:id="1115710128">
      <w:bodyDiv w:val="1"/>
      <w:marLeft w:val="0"/>
      <w:marRight w:val="0"/>
      <w:marTop w:val="0"/>
      <w:marBottom w:val="0"/>
      <w:divBdr>
        <w:top w:val="none" w:sz="0" w:space="0" w:color="auto"/>
        <w:left w:val="none" w:sz="0" w:space="0" w:color="auto"/>
        <w:bottom w:val="none" w:sz="0" w:space="0" w:color="auto"/>
        <w:right w:val="none" w:sz="0" w:space="0" w:color="auto"/>
      </w:divBdr>
    </w:div>
    <w:div w:id="1123229684">
      <w:bodyDiv w:val="1"/>
      <w:marLeft w:val="0"/>
      <w:marRight w:val="0"/>
      <w:marTop w:val="0"/>
      <w:marBottom w:val="0"/>
      <w:divBdr>
        <w:top w:val="none" w:sz="0" w:space="0" w:color="auto"/>
        <w:left w:val="none" w:sz="0" w:space="0" w:color="auto"/>
        <w:bottom w:val="none" w:sz="0" w:space="0" w:color="auto"/>
        <w:right w:val="none" w:sz="0" w:space="0" w:color="auto"/>
      </w:divBdr>
    </w:div>
    <w:div w:id="1131292786">
      <w:bodyDiv w:val="1"/>
      <w:marLeft w:val="0"/>
      <w:marRight w:val="0"/>
      <w:marTop w:val="0"/>
      <w:marBottom w:val="0"/>
      <w:divBdr>
        <w:top w:val="none" w:sz="0" w:space="0" w:color="auto"/>
        <w:left w:val="none" w:sz="0" w:space="0" w:color="auto"/>
        <w:bottom w:val="none" w:sz="0" w:space="0" w:color="auto"/>
        <w:right w:val="none" w:sz="0" w:space="0" w:color="auto"/>
      </w:divBdr>
    </w:div>
    <w:div w:id="1136606657">
      <w:bodyDiv w:val="1"/>
      <w:marLeft w:val="0"/>
      <w:marRight w:val="0"/>
      <w:marTop w:val="0"/>
      <w:marBottom w:val="0"/>
      <w:divBdr>
        <w:top w:val="none" w:sz="0" w:space="0" w:color="auto"/>
        <w:left w:val="none" w:sz="0" w:space="0" w:color="auto"/>
        <w:bottom w:val="none" w:sz="0" w:space="0" w:color="auto"/>
        <w:right w:val="none" w:sz="0" w:space="0" w:color="auto"/>
      </w:divBdr>
    </w:div>
    <w:div w:id="1142381431">
      <w:bodyDiv w:val="1"/>
      <w:marLeft w:val="0"/>
      <w:marRight w:val="0"/>
      <w:marTop w:val="0"/>
      <w:marBottom w:val="0"/>
      <w:divBdr>
        <w:top w:val="none" w:sz="0" w:space="0" w:color="auto"/>
        <w:left w:val="none" w:sz="0" w:space="0" w:color="auto"/>
        <w:bottom w:val="none" w:sz="0" w:space="0" w:color="auto"/>
        <w:right w:val="none" w:sz="0" w:space="0" w:color="auto"/>
      </w:divBdr>
    </w:div>
    <w:div w:id="1223519174">
      <w:bodyDiv w:val="1"/>
      <w:marLeft w:val="0"/>
      <w:marRight w:val="0"/>
      <w:marTop w:val="0"/>
      <w:marBottom w:val="0"/>
      <w:divBdr>
        <w:top w:val="none" w:sz="0" w:space="0" w:color="auto"/>
        <w:left w:val="none" w:sz="0" w:space="0" w:color="auto"/>
        <w:bottom w:val="none" w:sz="0" w:space="0" w:color="auto"/>
        <w:right w:val="none" w:sz="0" w:space="0" w:color="auto"/>
      </w:divBdr>
    </w:div>
    <w:div w:id="1234395586">
      <w:bodyDiv w:val="1"/>
      <w:marLeft w:val="0"/>
      <w:marRight w:val="0"/>
      <w:marTop w:val="0"/>
      <w:marBottom w:val="0"/>
      <w:divBdr>
        <w:top w:val="none" w:sz="0" w:space="0" w:color="auto"/>
        <w:left w:val="none" w:sz="0" w:space="0" w:color="auto"/>
        <w:bottom w:val="none" w:sz="0" w:space="0" w:color="auto"/>
        <w:right w:val="none" w:sz="0" w:space="0" w:color="auto"/>
      </w:divBdr>
    </w:div>
    <w:div w:id="1255820842">
      <w:bodyDiv w:val="1"/>
      <w:marLeft w:val="0"/>
      <w:marRight w:val="0"/>
      <w:marTop w:val="0"/>
      <w:marBottom w:val="0"/>
      <w:divBdr>
        <w:top w:val="none" w:sz="0" w:space="0" w:color="auto"/>
        <w:left w:val="none" w:sz="0" w:space="0" w:color="auto"/>
        <w:bottom w:val="none" w:sz="0" w:space="0" w:color="auto"/>
        <w:right w:val="none" w:sz="0" w:space="0" w:color="auto"/>
      </w:divBdr>
    </w:div>
    <w:div w:id="1256090248">
      <w:bodyDiv w:val="1"/>
      <w:marLeft w:val="0"/>
      <w:marRight w:val="0"/>
      <w:marTop w:val="0"/>
      <w:marBottom w:val="0"/>
      <w:divBdr>
        <w:top w:val="none" w:sz="0" w:space="0" w:color="auto"/>
        <w:left w:val="none" w:sz="0" w:space="0" w:color="auto"/>
        <w:bottom w:val="none" w:sz="0" w:space="0" w:color="auto"/>
        <w:right w:val="none" w:sz="0" w:space="0" w:color="auto"/>
      </w:divBdr>
    </w:div>
    <w:div w:id="1266618507">
      <w:bodyDiv w:val="1"/>
      <w:marLeft w:val="0"/>
      <w:marRight w:val="0"/>
      <w:marTop w:val="0"/>
      <w:marBottom w:val="0"/>
      <w:divBdr>
        <w:top w:val="none" w:sz="0" w:space="0" w:color="auto"/>
        <w:left w:val="none" w:sz="0" w:space="0" w:color="auto"/>
        <w:bottom w:val="none" w:sz="0" w:space="0" w:color="auto"/>
        <w:right w:val="none" w:sz="0" w:space="0" w:color="auto"/>
      </w:divBdr>
    </w:div>
    <w:div w:id="1272086097">
      <w:bodyDiv w:val="1"/>
      <w:marLeft w:val="0"/>
      <w:marRight w:val="0"/>
      <w:marTop w:val="0"/>
      <w:marBottom w:val="0"/>
      <w:divBdr>
        <w:top w:val="none" w:sz="0" w:space="0" w:color="auto"/>
        <w:left w:val="none" w:sz="0" w:space="0" w:color="auto"/>
        <w:bottom w:val="none" w:sz="0" w:space="0" w:color="auto"/>
        <w:right w:val="none" w:sz="0" w:space="0" w:color="auto"/>
      </w:divBdr>
    </w:div>
    <w:div w:id="1273783476">
      <w:bodyDiv w:val="1"/>
      <w:marLeft w:val="0"/>
      <w:marRight w:val="0"/>
      <w:marTop w:val="0"/>
      <w:marBottom w:val="0"/>
      <w:divBdr>
        <w:top w:val="none" w:sz="0" w:space="0" w:color="auto"/>
        <w:left w:val="none" w:sz="0" w:space="0" w:color="auto"/>
        <w:bottom w:val="none" w:sz="0" w:space="0" w:color="auto"/>
        <w:right w:val="none" w:sz="0" w:space="0" w:color="auto"/>
      </w:divBdr>
    </w:div>
    <w:div w:id="1275477842">
      <w:bodyDiv w:val="1"/>
      <w:marLeft w:val="0"/>
      <w:marRight w:val="0"/>
      <w:marTop w:val="0"/>
      <w:marBottom w:val="0"/>
      <w:divBdr>
        <w:top w:val="none" w:sz="0" w:space="0" w:color="auto"/>
        <w:left w:val="none" w:sz="0" w:space="0" w:color="auto"/>
        <w:bottom w:val="none" w:sz="0" w:space="0" w:color="auto"/>
        <w:right w:val="none" w:sz="0" w:space="0" w:color="auto"/>
      </w:divBdr>
    </w:div>
    <w:div w:id="1288852231">
      <w:bodyDiv w:val="1"/>
      <w:marLeft w:val="0"/>
      <w:marRight w:val="0"/>
      <w:marTop w:val="0"/>
      <w:marBottom w:val="0"/>
      <w:divBdr>
        <w:top w:val="none" w:sz="0" w:space="0" w:color="auto"/>
        <w:left w:val="none" w:sz="0" w:space="0" w:color="auto"/>
        <w:bottom w:val="none" w:sz="0" w:space="0" w:color="auto"/>
        <w:right w:val="none" w:sz="0" w:space="0" w:color="auto"/>
      </w:divBdr>
    </w:div>
    <w:div w:id="1294092956">
      <w:bodyDiv w:val="1"/>
      <w:marLeft w:val="0"/>
      <w:marRight w:val="0"/>
      <w:marTop w:val="0"/>
      <w:marBottom w:val="0"/>
      <w:divBdr>
        <w:top w:val="none" w:sz="0" w:space="0" w:color="auto"/>
        <w:left w:val="none" w:sz="0" w:space="0" w:color="auto"/>
        <w:bottom w:val="none" w:sz="0" w:space="0" w:color="auto"/>
        <w:right w:val="none" w:sz="0" w:space="0" w:color="auto"/>
      </w:divBdr>
    </w:div>
    <w:div w:id="1301573242">
      <w:bodyDiv w:val="1"/>
      <w:marLeft w:val="0"/>
      <w:marRight w:val="0"/>
      <w:marTop w:val="0"/>
      <w:marBottom w:val="0"/>
      <w:divBdr>
        <w:top w:val="none" w:sz="0" w:space="0" w:color="auto"/>
        <w:left w:val="none" w:sz="0" w:space="0" w:color="auto"/>
        <w:bottom w:val="none" w:sz="0" w:space="0" w:color="auto"/>
        <w:right w:val="none" w:sz="0" w:space="0" w:color="auto"/>
      </w:divBdr>
    </w:div>
    <w:div w:id="1318269213">
      <w:bodyDiv w:val="1"/>
      <w:marLeft w:val="0"/>
      <w:marRight w:val="0"/>
      <w:marTop w:val="0"/>
      <w:marBottom w:val="0"/>
      <w:divBdr>
        <w:top w:val="none" w:sz="0" w:space="0" w:color="auto"/>
        <w:left w:val="none" w:sz="0" w:space="0" w:color="auto"/>
        <w:bottom w:val="none" w:sz="0" w:space="0" w:color="auto"/>
        <w:right w:val="none" w:sz="0" w:space="0" w:color="auto"/>
      </w:divBdr>
    </w:div>
    <w:div w:id="1341617076">
      <w:bodyDiv w:val="1"/>
      <w:marLeft w:val="0"/>
      <w:marRight w:val="0"/>
      <w:marTop w:val="0"/>
      <w:marBottom w:val="0"/>
      <w:divBdr>
        <w:top w:val="none" w:sz="0" w:space="0" w:color="auto"/>
        <w:left w:val="none" w:sz="0" w:space="0" w:color="auto"/>
        <w:bottom w:val="none" w:sz="0" w:space="0" w:color="auto"/>
        <w:right w:val="none" w:sz="0" w:space="0" w:color="auto"/>
      </w:divBdr>
    </w:div>
    <w:div w:id="1373964894">
      <w:bodyDiv w:val="1"/>
      <w:marLeft w:val="0"/>
      <w:marRight w:val="0"/>
      <w:marTop w:val="0"/>
      <w:marBottom w:val="0"/>
      <w:divBdr>
        <w:top w:val="none" w:sz="0" w:space="0" w:color="auto"/>
        <w:left w:val="none" w:sz="0" w:space="0" w:color="auto"/>
        <w:bottom w:val="none" w:sz="0" w:space="0" w:color="auto"/>
        <w:right w:val="none" w:sz="0" w:space="0" w:color="auto"/>
      </w:divBdr>
    </w:div>
    <w:div w:id="1385442484">
      <w:bodyDiv w:val="1"/>
      <w:marLeft w:val="0"/>
      <w:marRight w:val="0"/>
      <w:marTop w:val="0"/>
      <w:marBottom w:val="0"/>
      <w:divBdr>
        <w:top w:val="none" w:sz="0" w:space="0" w:color="auto"/>
        <w:left w:val="none" w:sz="0" w:space="0" w:color="auto"/>
        <w:bottom w:val="none" w:sz="0" w:space="0" w:color="auto"/>
        <w:right w:val="none" w:sz="0" w:space="0" w:color="auto"/>
      </w:divBdr>
    </w:div>
    <w:div w:id="1395003606">
      <w:bodyDiv w:val="1"/>
      <w:marLeft w:val="0"/>
      <w:marRight w:val="0"/>
      <w:marTop w:val="0"/>
      <w:marBottom w:val="0"/>
      <w:divBdr>
        <w:top w:val="none" w:sz="0" w:space="0" w:color="auto"/>
        <w:left w:val="none" w:sz="0" w:space="0" w:color="auto"/>
        <w:bottom w:val="none" w:sz="0" w:space="0" w:color="auto"/>
        <w:right w:val="none" w:sz="0" w:space="0" w:color="auto"/>
      </w:divBdr>
    </w:div>
    <w:div w:id="1404184910">
      <w:bodyDiv w:val="1"/>
      <w:marLeft w:val="0"/>
      <w:marRight w:val="0"/>
      <w:marTop w:val="0"/>
      <w:marBottom w:val="0"/>
      <w:divBdr>
        <w:top w:val="none" w:sz="0" w:space="0" w:color="auto"/>
        <w:left w:val="none" w:sz="0" w:space="0" w:color="auto"/>
        <w:bottom w:val="none" w:sz="0" w:space="0" w:color="auto"/>
        <w:right w:val="none" w:sz="0" w:space="0" w:color="auto"/>
      </w:divBdr>
    </w:div>
    <w:div w:id="1450390535">
      <w:bodyDiv w:val="1"/>
      <w:marLeft w:val="0"/>
      <w:marRight w:val="0"/>
      <w:marTop w:val="0"/>
      <w:marBottom w:val="0"/>
      <w:divBdr>
        <w:top w:val="none" w:sz="0" w:space="0" w:color="auto"/>
        <w:left w:val="none" w:sz="0" w:space="0" w:color="auto"/>
        <w:bottom w:val="none" w:sz="0" w:space="0" w:color="auto"/>
        <w:right w:val="none" w:sz="0" w:space="0" w:color="auto"/>
      </w:divBdr>
    </w:div>
    <w:div w:id="1470316190">
      <w:bodyDiv w:val="1"/>
      <w:marLeft w:val="0"/>
      <w:marRight w:val="0"/>
      <w:marTop w:val="0"/>
      <w:marBottom w:val="0"/>
      <w:divBdr>
        <w:top w:val="none" w:sz="0" w:space="0" w:color="auto"/>
        <w:left w:val="none" w:sz="0" w:space="0" w:color="auto"/>
        <w:bottom w:val="none" w:sz="0" w:space="0" w:color="auto"/>
        <w:right w:val="none" w:sz="0" w:space="0" w:color="auto"/>
      </w:divBdr>
    </w:div>
    <w:div w:id="1479030860">
      <w:bodyDiv w:val="1"/>
      <w:marLeft w:val="0"/>
      <w:marRight w:val="0"/>
      <w:marTop w:val="0"/>
      <w:marBottom w:val="0"/>
      <w:divBdr>
        <w:top w:val="none" w:sz="0" w:space="0" w:color="auto"/>
        <w:left w:val="none" w:sz="0" w:space="0" w:color="auto"/>
        <w:bottom w:val="none" w:sz="0" w:space="0" w:color="auto"/>
        <w:right w:val="none" w:sz="0" w:space="0" w:color="auto"/>
      </w:divBdr>
    </w:div>
    <w:div w:id="1554317909">
      <w:bodyDiv w:val="1"/>
      <w:marLeft w:val="0"/>
      <w:marRight w:val="0"/>
      <w:marTop w:val="0"/>
      <w:marBottom w:val="0"/>
      <w:divBdr>
        <w:top w:val="none" w:sz="0" w:space="0" w:color="auto"/>
        <w:left w:val="none" w:sz="0" w:space="0" w:color="auto"/>
        <w:bottom w:val="none" w:sz="0" w:space="0" w:color="auto"/>
        <w:right w:val="none" w:sz="0" w:space="0" w:color="auto"/>
      </w:divBdr>
    </w:div>
    <w:div w:id="1556047418">
      <w:bodyDiv w:val="1"/>
      <w:marLeft w:val="0"/>
      <w:marRight w:val="0"/>
      <w:marTop w:val="0"/>
      <w:marBottom w:val="0"/>
      <w:divBdr>
        <w:top w:val="none" w:sz="0" w:space="0" w:color="auto"/>
        <w:left w:val="none" w:sz="0" w:space="0" w:color="auto"/>
        <w:bottom w:val="none" w:sz="0" w:space="0" w:color="auto"/>
        <w:right w:val="none" w:sz="0" w:space="0" w:color="auto"/>
      </w:divBdr>
    </w:div>
    <w:div w:id="1589119021">
      <w:bodyDiv w:val="1"/>
      <w:marLeft w:val="0"/>
      <w:marRight w:val="0"/>
      <w:marTop w:val="0"/>
      <w:marBottom w:val="0"/>
      <w:divBdr>
        <w:top w:val="none" w:sz="0" w:space="0" w:color="auto"/>
        <w:left w:val="none" w:sz="0" w:space="0" w:color="auto"/>
        <w:bottom w:val="none" w:sz="0" w:space="0" w:color="auto"/>
        <w:right w:val="none" w:sz="0" w:space="0" w:color="auto"/>
      </w:divBdr>
    </w:div>
    <w:div w:id="1650984337">
      <w:bodyDiv w:val="1"/>
      <w:marLeft w:val="0"/>
      <w:marRight w:val="0"/>
      <w:marTop w:val="0"/>
      <w:marBottom w:val="0"/>
      <w:divBdr>
        <w:top w:val="none" w:sz="0" w:space="0" w:color="auto"/>
        <w:left w:val="none" w:sz="0" w:space="0" w:color="auto"/>
        <w:bottom w:val="none" w:sz="0" w:space="0" w:color="auto"/>
        <w:right w:val="none" w:sz="0" w:space="0" w:color="auto"/>
      </w:divBdr>
    </w:div>
    <w:div w:id="1679498630">
      <w:bodyDiv w:val="1"/>
      <w:marLeft w:val="0"/>
      <w:marRight w:val="0"/>
      <w:marTop w:val="0"/>
      <w:marBottom w:val="0"/>
      <w:divBdr>
        <w:top w:val="none" w:sz="0" w:space="0" w:color="auto"/>
        <w:left w:val="none" w:sz="0" w:space="0" w:color="auto"/>
        <w:bottom w:val="none" w:sz="0" w:space="0" w:color="auto"/>
        <w:right w:val="none" w:sz="0" w:space="0" w:color="auto"/>
      </w:divBdr>
    </w:div>
    <w:div w:id="1691443894">
      <w:bodyDiv w:val="1"/>
      <w:marLeft w:val="0"/>
      <w:marRight w:val="0"/>
      <w:marTop w:val="0"/>
      <w:marBottom w:val="0"/>
      <w:divBdr>
        <w:top w:val="none" w:sz="0" w:space="0" w:color="auto"/>
        <w:left w:val="none" w:sz="0" w:space="0" w:color="auto"/>
        <w:bottom w:val="none" w:sz="0" w:space="0" w:color="auto"/>
        <w:right w:val="none" w:sz="0" w:space="0" w:color="auto"/>
      </w:divBdr>
    </w:div>
    <w:div w:id="1699504335">
      <w:bodyDiv w:val="1"/>
      <w:marLeft w:val="0"/>
      <w:marRight w:val="0"/>
      <w:marTop w:val="0"/>
      <w:marBottom w:val="0"/>
      <w:divBdr>
        <w:top w:val="none" w:sz="0" w:space="0" w:color="auto"/>
        <w:left w:val="none" w:sz="0" w:space="0" w:color="auto"/>
        <w:bottom w:val="none" w:sz="0" w:space="0" w:color="auto"/>
        <w:right w:val="none" w:sz="0" w:space="0" w:color="auto"/>
      </w:divBdr>
    </w:div>
    <w:div w:id="1719822068">
      <w:bodyDiv w:val="1"/>
      <w:marLeft w:val="0"/>
      <w:marRight w:val="0"/>
      <w:marTop w:val="0"/>
      <w:marBottom w:val="0"/>
      <w:divBdr>
        <w:top w:val="none" w:sz="0" w:space="0" w:color="auto"/>
        <w:left w:val="none" w:sz="0" w:space="0" w:color="auto"/>
        <w:bottom w:val="none" w:sz="0" w:space="0" w:color="auto"/>
        <w:right w:val="none" w:sz="0" w:space="0" w:color="auto"/>
      </w:divBdr>
    </w:div>
    <w:div w:id="1730227254">
      <w:bodyDiv w:val="1"/>
      <w:marLeft w:val="0"/>
      <w:marRight w:val="0"/>
      <w:marTop w:val="0"/>
      <w:marBottom w:val="0"/>
      <w:divBdr>
        <w:top w:val="none" w:sz="0" w:space="0" w:color="auto"/>
        <w:left w:val="none" w:sz="0" w:space="0" w:color="auto"/>
        <w:bottom w:val="none" w:sz="0" w:space="0" w:color="auto"/>
        <w:right w:val="none" w:sz="0" w:space="0" w:color="auto"/>
      </w:divBdr>
    </w:div>
    <w:div w:id="1817913232">
      <w:bodyDiv w:val="1"/>
      <w:marLeft w:val="0"/>
      <w:marRight w:val="0"/>
      <w:marTop w:val="0"/>
      <w:marBottom w:val="0"/>
      <w:divBdr>
        <w:top w:val="none" w:sz="0" w:space="0" w:color="auto"/>
        <w:left w:val="none" w:sz="0" w:space="0" w:color="auto"/>
        <w:bottom w:val="none" w:sz="0" w:space="0" w:color="auto"/>
        <w:right w:val="none" w:sz="0" w:space="0" w:color="auto"/>
      </w:divBdr>
    </w:div>
    <w:div w:id="1821385359">
      <w:bodyDiv w:val="1"/>
      <w:marLeft w:val="0"/>
      <w:marRight w:val="0"/>
      <w:marTop w:val="0"/>
      <w:marBottom w:val="0"/>
      <w:divBdr>
        <w:top w:val="none" w:sz="0" w:space="0" w:color="auto"/>
        <w:left w:val="none" w:sz="0" w:space="0" w:color="auto"/>
        <w:bottom w:val="none" w:sz="0" w:space="0" w:color="auto"/>
        <w:right w:val="none" w:sz="0" w:space="0" w:color="auto"/>
      </w:divBdr>
    </w:div>
    <w:div w:id="1831560621">
      <w:bodyDiv w:val="1"/>
      <w:marLeft w:val="0"/>
      <w:marRight w:val="0"/>
      <w:marTop w:val="0"/>
      <w:marBottom w:val="0"/>
      <w:divBdr>
        <w:top w:val="none" w:sz="0" w:space="0" w:color="auto"/>
        <w:left w:val="none" w:sz="0" w:space="0" w:color="auto"/>
        <w:bottom w:val="none" w:sz="0" w:space="0" w:color="auto"/>
        <w:right w:val="none" w:sz="0" w:space="0" w:color="auto"/>
      </w:divBdr>
    </w:div>
    <w:div w:id="1847817670">
      <w:bodyDiv w:val="1"/>
      <w:marLeft w:val="0"/>
      <w:marRight w:val="0"/>
      <w:marTop w:val="0"/>
      <w:marBottom w:val="0"/>
      <w:divBdr>
        <w:top w:val="none" w:sz="0" w:space="0" w:color="auto"/>
        <w:left w:val="none" w:sz="0" w:space="0" w:color="auto"/>
        <w:bottom w:val="none" w:sz="0" w:space="0" w:color="auto"/>
        <w:right w:val="none" w:sz="0" w:space="0" w:color="auto"/>
      </w:divBdr>
    </w:div>
    <w:div w:id="1857426401">
      <w:bodyDiv w:val="1"/>
      <w:marLeft w:val="0"/>
      <w:marRight w:val="0"/>
      <w:marTop w:val="0"/>
      <w:marBottom w:val="0"/>
      <w:divBdr>
        <w:top w:val="none" w:sz="0" w:space="0" w:color="auto"/>
        <w:left w:val="none" w:sz="0" w:space="0" w:color="auto"/>
        <w:bottom w:val="none" w:sz="0" w:space="0" w:color="auto"/>
        <w:right w:val="none" w:sz="0" w:space="0" w:color="auto"/>
      </w:divBdr>
    </w:div>
    <w:div w:id="1859200901">
      <w:bodyDiv w:val="1"/>
      <w:marLeft w:val="0"/>
      <w:marRight w:val="0"/>
      <w:marTop w:val="0"/>
      <w:marBottom w:val="0"/>
      <w:divBdr>
        <w:top w:val="none" w:sz="0" w:space="0" w:color="auto"/>
        <w:left w:val="none" w:sz="0" w:space="0" w:color="auto"/>
        <w:bottom w:val="none" w:sz="0" w:space="0" w:color="auto"/>
        <w:right w:val="none" w:sz="0" w:space="0" w:color="auto"/>
      </w:divBdr>
    </w:div>
    <w:div w:id="1885407793">
      <w:bodyDiv w:val="1"/>
      <w:marLeft w:val="0"/>
      <w:marRight w:val="0"/>
      <w:marTop w:val="0"/>
      <w:marBottom w:val="0"/>
      <w:divBdr>
        <w:top w:val="none" w:sz="0" w:space="0" w:color="auto"/>
        <w:left w:val="none" w:sz="0" w:space="0" w:color="auto"/>
        <w:bottom w:val="none" w:sz="0" w:space="0" w:color="auto"/>
        <w:right w:val="none" w:sz="0" w:space="0" w:color="auto"/>
      </w:divBdr>
    </w:div>
    <w:div w:id="1946421615">
      <w:bodyDiv w:val="1"/>
      <w:marLeft w:val="0"/>
      <w:marRight w:val="0"/>
      <w:marTop w:val="0"/>
      <w:marBottom w:val="0"/>
      <w:divBdr>
        <w:top w:val="none" w:sz="0" w:space="0" w:color="auto"/>
        <w:left w:val="none" w:sz="0" w:space="0" w:color="auto"/>
        <w:bottom w:val="none" w:sz="0" w:space="0" w:color="auto"/>
        <w:right w:val="none" w:sz="0" w:space="0" w:color="auto"/>
      </w:divBdr>
    </w:div>
    <w:div w:id="2011759554">
      <w:bodyDiv w:val="1"/>
      <w:marLeft w:val="0"/>
      <w:marRight w:val="0"/>
      <w:marTop w:val="0"/>
      <w:marBottom w:val="0"/>
      <w:divBdr>
        <w:top w:val="none" w:sz="0" w:space="0" w:color="auto"/>
        <w:left w:val="none" w:sz="0" w:space="0" w:color="auto"/>
        <w:bottom w:val="none" w:sz="0" w:space="0" w:color="auto"/>
        <w:right w:val="none" w:sz="0" w:space="0" w:color="auto"/>
      </w:divBdr>
    </w:div>
    <w:div w:id="2027975746">
      <w:bodyDiv w:val="1"/>
      <w:marLeft w:val="0"/>
      <w:marRight w:val="0"/>
      <w:marTop w:val="0"/>
      <w:marBottom w:val="0"/>
      <w:divBdr>
        <w:top w:val="none" w:sz="0" w:space="0" w:color="auto"/>
        <w:left w:val="none" w:sz="0" w:space="0" w:color="auto"/>
        <w:bottom w:val="none" w:sz="0" w:space="0" w:color="auto"/>
        <w:right w:val="none" w:sz="0" w:space="0" w:color="auto"/>
      </w:divBdr>
    </w:div>
    <w:div w:id="2038457302">
      <w:bodyDiv w:val="1"/>
      <w:marLeft w:val="0"/>
      <w:marRight w:val="0"/>
      <w:marTop w:val="0"/>
      <w:marBottom w:val="0"/>
      <w:divBdr>
        <w:top w:val="none" w:sz="0" w:space="0" w:color="auto"/>
        <w:left w:val="none" w:sz="0" w:space="0" w:color="auto"/>
        <w:bottom w:val="none" w:sz="0" w:space="0" w:color="auto"/>
        <w:right w:val="none" w:sz="0" w:space="0" w:color="auto"/>
      </w:divBdr>
    </w:div>
    <w:div w:id="2051999653">
      <w:bodyDiv w:val="1"/>
      <w:marLeft w:val="0"/>
      <w:marRight w:val="0"/>
      <w:marTop w:val="0"/>
      <w:marBottom w:val="0"/>
      <w:divBdr>
        <w:top w:val="none" w:sz="0" w:space="0" w:color="auto"/>
        <w:left w:val="none" w:sz="0" w:space="0" w:color="auto"/>
        <w:bottom w:val="none" w:sz="0" w:space="0" w:color="auto"/>
        <w:right w:val="none" w:sz="0" w:space="0" w:color="auto"/>
      </w:divBdr>
    </w:div>
    <w:div w:id="2054957759">
      <w:bodyDiv w:val="1"/>
      <w:marLeft w:val="0"/>
      <w:marRight w:val="0"/>
      <w:marTop w:val="0"/>
      <w:marBottom w:val="0"/>
      <w:divBdr>
        <w:top w:val="none" w:sz="0" w:space="0" w:color="auto"/>
        <w:left w:val="none" w:sz="0" w:space="0" w:color="auto"/>
        <w:bottom w:val="none" w:sz="0" w:space="0" w:color="auto"/>
        <w:right w:val="none" w:sz="0" w:space="0" w:color="auto"/>
      </w:divBdr>
    </w:div>
    <w:div w:id="2079671371">
      <w:bodyDiv w:val="1"/>
      <w:marLeft w:val="0"/>
      <w:marRight w:val="0"/>
      <w:marTop w:val="0"/>
      <w:marBottom w:val="0"/>
      <w:divBdr>
        <w:top w:val="none" w:sz="0" w:space="0" w:color="auto"/>
        <w:left w:val="none" w:sz="0" w:space="0" w:color="auto"/>
        <w:bottom w:val="none" w:sz="0" w:space="0" w:color="auto"/>
        <w:right w:val="none" w:sz="0" w:space="0" w:color="auto"/>
      </w:divBdr>
    </w:div>
    <w:div w:id="2110466577">
      <w:bodyDiv w:val="1"/>
      <w:marLeft w:val="0"/>
      <w:marRight w:val="0"/>
      <w:marTop w:val="0"/>
      <w:marBottom w:val="0"/>
      <w:divBdr>
        <w:top w:val="none" w:sz="0" w:space="0" w:color="auto"/>
        <w:left w:val="none" w:sz="0" w:space="0" w:color="auto"/>
        <w:bottom w:val="none" w:sz="0" w:space="0" w:color="auto"/>
        <w:right w:val="none" w:sz="0" w:space="0" w:color="auto"/>
      </w:divBdr>
    </w:div>
    <w:div w:id="2135174336">
      <w:bodyDiv w:val="1"/>
      <w:marLeft w:val="0"/>
      <w:marRight w:val="0"/>
      <w:marTop w:val="0"/>
      <w:marBottom w:val="0"/>
      <w:divBdr>
        <w:top w:val="none" w:sz="0" w:space="0" w:color="auto"/>
        <w:left w:val="none" w:sz="0" w:space="0" w:color="auto"/>
        <w:bottom w:val="none" w:sz="0" w:space="0" w:color="auto"/>
        <w:right w:val="none" w:sz="0" w:space="0" w:color="auto"/>
      </w:divBdr>
    </w:div>
    <w:div w:id="214434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vzdelavanieakesif@vlada.gov.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D43F2E35F4246CAB1FAC154BAFC9D5C"/>
        <w:category>
          <w:name w:val="Všeobecné"/>
          <w:gallery w:val="placeholder"/>
        </w:category>
        <w:types>
          <w:type w:val="bbPlcHdr"/>
        </w:types>
        <w:behaviors>
          <w:behavior w:val="content"/>
        </w:behaviors>
        <w:guid w:val="{FA2A8C71-66A1-463F-BD4B-20F1385A97B0}"/>
      </w:docPartPr>
      <w:docPartBody>
        <w:p w:rsidR="006E1699" w:rsidRDefault="003F4E2B" w:rsidP="003F4E2B">
          <w:pPr>
            <w:pStyle w:val="4D43F2E35F4246CAB1FAC154BAFC9D5C"/>
          </w:pPr>
          <w:r w:rsidRPr="00F64F3B">
            <w:rPr>
              <w:rStyle w:val="Zstupntext"/>
              <w:rFonts w:eastAsiaTheme="minorHAnsi"/>
            </w:rPr>
            <w:t>Vyberte položku.</w:t>
          </w:r>
        </w:p>
      </w:docPartBody>
    </w:docPart>
    <w:docPart>
      <w:docPartPr>
        <w:name w:val="1CE5673F43BF4BC486180CE0989D4DA3"/>
        <w:category>
          <w:name w:val="Všeobecné"/>
          <w:gallery w:val="placeholder"/>
        </w:category>
        <w:types>
          <w:type w:val="bbPlcHdr"/>
        </w:types>
        <w:behaviors>
          <w:behavior w:val="content"/>
        </w:behaviors>
        <w:guid w:val="{DB7C1C2F-0ED2-433A-A841-1F792C470AF6}"/>
      </w:docPartPr>
      <w:docPartBody>
        <w:p w:rsidR="006E1699" w:rsidRDefault="003F4E2B" w:rsidP="003F4E2B">
          <w:pPr>
            <w:pStyle w:val="1CE5673F43BF4BC486180CE0989D4DA3"/>
          </w:pPr>
          <w:r w:rsidRPr="00F64F3B">
            <w:rPr>
              <w:rStyle w:val="Zstupntext"/>
              <w:rFonts w:eastAsiaTheme="minorHAnsi"/>
            </w:rPr>
            <w:t>Vyberte položku.</w:t>
          </w:r>
        </w:p>
      </w:docPartBody>
    </w:docPart>
    <w:docPart>
      <w:docPartPr>
        <w:name w:val="49AF5FB9055B4CFABD1DD616852AF7BD"/>
        <w:category>
          <w:name w:val="Všeobecné"/>
          <w:gallery w:val="placeholder"/>
        </w:category>
        <w:types>
          <w:type w:val="bbPlcHdr"/>
        </w:types>
        <w:behaviors>
          <w:behavior w:val="content"/>
        </w:behaviors>
        <w:guid w:val="{75414AB1-590F-4B6E-A69C-5E6DCDDFA0ED}"/>
      </w:docPartPr>
      <w:docPartBody>
        <w:p w:rsidR="006C3DCA" w:rsidRDefault="00B15DD3" w:rsidP="00B15DD3">
          <w:pPr>
            <w:pStyle w:val="49AF5FB9055B4CFABD1DD616852AF7BD"/>
          </w:pPr>
          <w:r w:rsidRPr="00F64F3B">
            <w:rPr>
              <w:rStyle w:val="Zstupntext"/>
              <w:rFonts w:eastAsiaTheme="minorHAnsi"/>
            </w:rPr>
            <w:t>Vyberte položku.</w:t>
          </w:r>
        </w:p>
      </w:docPartBody>
    </w:docPart>
    <w:docPart>
      <w:docPartPr>
        <w:name w:val="6D999A40F96D4D2288D83EC5FEA1CF0B"/>
        <w:category>
          <w:name w:val="Všeobecné"/>
          <w:gallery w:val="placeholder"/>
        </w:category>
        <w:types>
          <w:type w:val="bbPlcHdr"/>
        </w:types>
        <w:behaviors>
          <w:behavior w:val="content"/>
        </w:behaviors>
        <w:guid w:val="{B773A8DD-0437-4997-82D3-F5E6CA0912E7}"/>
      </w:docPartPr>
      <w:docPartBody>
        <w:p w:rsidR="006C3DCA" w:rsidRDefault="00B15DD3" w:rsidP="00B15DD3">
          <w:pPr>
            <w:pStyle w:val="6D999A40F96D4D2288D83EC5FEA1CF0B"/>
          </w:pPr>
          <w:r w:rsidRPr="00F64F3B">
            <w:rPr>
              <w:rStyle w:val="Zstupntext"/>
              <w:rFonts w:eastAsiaTheme="minorHAnsi"/>
            </w:rPr>
            <w:t>Vyberte položku.</w:t>
          </w:r>
        </w:p>
      </w:docPartBody>
    </w:docPart>
    <w:docPart>
      <w:docPartPr>
        <w:name w:val="19501F8E093C4A5695C09FC26E7007C2"/>
        <w:category>
          <w:name w:val="Všeobecné"/>
          <w:gallery w:val="placeholder"/>
        </w:category>
        <w:types>
          <w:type w:val="bbPlcHdr"/>
        </w:types>
        <w:behaviors>
          <w:behavior w:val="content"/>
        </w:behaviors>
        <w:guid w:val="{7EF7C8B2-10EB-4B03-817A-FE6C61B336F1}"/>
      </w:docPartPr>
      <w:docPartBody>
        <w:p w:rsidR="006C3DCA" w:rsidRDefault="00B15DD3" w:rsidP="00B15DD3">
          <w:pPr>
            <w:pStyle w:val="19501F8E093C4A5695C09FC26E7007C2"/>
          </w:pPr>
          <w:r w:rsidRPr="00F64F3B">
            <w:rPr>
              <w:rStyle w:val="Zstupntext"/>
              <w:rFonts w:eastAsiaTheme="minorHAnsi"/>
            </w:rPr>
            <w:t>Kliknutím zadáte dátum.</w:t>
          </w:r>
        </w:p>
      </w:docPartBody>
    </w:docPart>
    <w:docPart>
      <w:docPartPr>
        <w:name w:val="BB1A8AD57DA5442AA7C5CE644511A8FD"/>
        <w:category>
          <w:name w:val="Všeobecné"/>
          <w:gallery w:val="placeholder"/>
        </w:category>
        <w:types>
          <w:type w:val="bbPlcHdr"/>
        </w:types>
        <w:behaviors>
          <w:behavior w:val="content"/>
        </w:behaviors>
        <w:guid w:val="{D9CBB702-C0F9-4CE9-B70A-2ADC65802DDA}"/>
      </w:docPartPr>
      <w:docPartBody>
        <w:p w:rsidR="006C3DCA" w:rsidRDefault="00B15DD3" w:rsidP="00B15DD3">
          <w:pPr>
            <w:pStyle w:val="BB1A8AD57DA5442AA7C5CE644511A8FD"/>
          </w:pPr>
          <w:r w:rsidRPr="00F64F3B">
            <w:rPr>
              <w:rStyle w:val="Zstupntext"/>
              <w:rFonts w:eastAsiaTheme="minorHAnsi"/>
            </w:rPr>
            <w:t>Kliknutím zadáte dátum.</w:t>
          </w:r>
        </w:p>
      </w:docPartBody>
    </w:docPart>
    <w:docPart>
      <w:docPartPr>
        <w:name w:val="40D25D5D4D214388B673D1F26F101B7D"/>
        <w:category>
          <w:name w:val="Všeobecné"/>
          <w:gallery w:val="placeholder"/>
        </w:category>
        <w:types>
          <w:type w:val="bbPlcHdr"/>
        </w:types>
        <w:behaviors>
          <w:behavior w:val="content"/>
        </w:behaviors>
        <w:guid w:val="{2F9B36D0-C52A-414E-A9DA-FD77E99847D1}"/>
      </w:docPartPr>
      <w:docPartBody>
        <w:p w:rsidR="00000000" w:rsidRDefault="003F4E2B">
          <w:pPr>
            <w:pStyle w:val="40D25D5D4D214388B673D1F26F101B7D"/>
          </w:pPr>
          <w:r w:rsidRPr="00F64F3B">
            <w:rPr>
              <w:rStyle w:val="Zstupntext"/>
              <w:rFonts w:eastAsiaTheme="minorHAnsi"/>
            </w:rPr>
            <w:t>Kliknutím zadáte dátum.</w:t>
          </w:r>
        </w:p>
      </w:docPartBody>
    </w:docPart>
    <w:docPart>
      <w:docPartPr>
        <w:name w:val="988642E03DD8495296E3791DA6B3931C"/>
        <w:category>
          <w:name w:val="Všeobecné"/>
          <w:gallery w:val="placeholder"/>
        </w:category>
        <w:types>
          <w:type w:val="bbPlcHdr"/>
        </w:types>
        <w:behaviors>
          <w:behavior w:val="content"/>
        </w:behaviors>
        <w:guid w:val="{FA3803E3-32FF-4091-8B3A-78308A1488A4}"/>
      </w:docPartPr>
      <w:docPartBody>
        <w:p w:rsidR="00000000" w:rsidRDefault="003F4E2B">
          <w:pPr>
            <w:pStyle w:val="988642E03DD8495296E3791DA6B3931C"/>
          </w:pPr>
          <w:r w:rsidRPr="00F64F3B">
            <w:rPr>
              <w:rStyle w:val="Zstupntext"/>
              <w:rFonts w:eastAsiaTheme="minorHAnsi"/>
            </w:rPr>
            <w:t>Kliknutím zadáte dátum.</w:t>
          </w:r>
        </w:p>
      </w:docPartBody>
    </w:docPart>
    <w:docPart>
      <w:docPartPr>
        <w:name w:val="5F15BD16E40A4B2596A9DDC9EDF7B7DF"/>
        <w:category>
          <w:name w:val="Všeobecné"/>
          <w:gallery w:val="placeholder"/>
        </w:category>
        <w:types>
          <w:type w:val="bbPlcHdr"/>
        </w:types>
        <w:behaviors>
          <w:behavior w:val="content"/>
        </w:behaviors>
        <w:guid w:val="{49428FDE-5846-4508-AEBD-06F5C1AF69B0}"/>
      </w:docPartPr>
      <w:docPartBody>
        <w:p w:rsidR="00000000" w:rsidRDefault="003F4E2B">
          <w:pPr>
            <w:pStyle w:val="5F15BD16E40A4B2596A9DDC9EDF7B7DF"/>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UAlbertina-Regular-Identity-H">
    <w:panose1 w:val="00000000000000000000"/>
    <w:charset w:val="EE"/>
    <w:family w:val="auto"/>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2B"/>
    <w:rsid w:val="000C4314"/>
    <w:rsid w:val="00150F60"/>
    <w:rsid w:val="00197D46"/>
    <w:rsid w:val="001A17EF"/>
    <w:rsid w:val="001D5DF1"/>
    <w:rsid w:val="001E3921"/>
    <w:rsid w:val="001E6DB3"/>
    <w:rsid w:val="00217900"/>
    <w:rsid w:val="00234947"/>
    <w:rsid w:val="002B26D2"/>
    <w:rsid w:val="00396DB6"/>
    <w:rsid w:val="003A3710"/>
    <w:rsid w:val="003F4E2B"/>
    <w:rsid w:val="00413136"/>
    <w:rsid w:val="00607501"/>
    <w:rsid w:val="0065041F"/>
    <w:rsid w:val="0067651F"/>
    <w:rsid w:val="00694560"/>
    <w:rsid w:val="006C3DCA"/>
    <w:rsid w:val="006E1699"/>
    <w:rsid w:val="007936ED"/>
    <w:rsid w:val="007D6FB7"/>
    <w:rsid w:val="0083228F"/>
    <w:rsid w:val="008C7272"/>
    <w:rsid w:val="008E2108"/>
    <w:rsid w:val="00940CCA"/>
    <w:rsid w:val="009D0ECD"/>
    <w:rsid w:val="00A02E28"/>
    <w:rsid w:val="00A24089"/>
    <w:rsid w:val="00A730BC"/>
    <w:rsid w:val="00B15DD3"/>
    <w:rsid w:val="00BA4A6B"/>
    <w:rsid w:val="00BF022A"/>
    <w:rsid w:val="00CF33B7"/>
    <w:rsid w:val="00D4529E"/>
    <w:rsid w:val="00DC7CA4"/>
    <w:rsid w:val="00DE148F"/>
    <w:rsid w:val="00E26395"/>
    <w:rsid w:val="00E828F7"/>
    <w:rsid w:val="00ED2418"/>
    <w:rsid w:val="00ED731C"/>
    <w:rsid w:val="00F62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15DD3"/>
    <w:rPr>
      <w:color w:val="808080"/>
    </w:rPr>
  </w:style>
  <w:style w:type="paragraph" w:customStyle="1" w:styleId="59317BACE58A4D48B16F10F69CB7E14D">
    <w:name w:val="59317BACE58A4D48B16F10F69CB7E14D"/>
    <w:rsid w:val="003F4E2B"/>
  </w:style>
  <w:style w:type="paragraph" w:customStyle="1" w:styleId="F7EEF0B136D6482EA9E7A5BF9EC41674">
    <w:name w:val="F7EEF0B136D6482EA9E7A5BF9EC41674"/>
    <w:rsid w:val="003F4E2B"/>
  </w:style>
  <w:style w:type="paragraph" w:customStyle="1" w:styleId="2AFF31ADF6704F89AE96CD1819268362">
    <w:name w:val="2AFF31ADF6704F89AE96CD1819268362"/>
    <w:rsid w:val="003F4E2B"/>
  </w:style>
  <w:style w:type="paragraph" w:customStyle="1" w:styleId="BDF01F6C699F45E19B3E06C5D31B9B3F">
    <w:name w:val="BDF01F6C699F45E19B3E06C5D31B9B3F"/>
    <w:rsid w:val="003F4E2B"/>
  </w:style>
  <w:style w:type="paragraph" w:customStyle="1" w:styleId="C90ECE1F0209469EB3041703AEF9E330">
    <w:name w:val="C90ECE1F0209469EB3041703AEF9E330"/>
    <w:rsid w:val="003F4E2B"/>
  </w:style>
  <w:style w:type="paragraph" w:customStyle="1" w:styleId="C38B3AD2774F4F9FA47BCB93D1484812">
    <w:name w:val="C38B3AD2774F4F9FA47BCB93D1484812"/>
    <w:rsid w:val="003F4E2B"/>
  </w:style>
  <w:style w:type="paragraph" w:customStyle="1" w:styleId="3D91575E86B847D9A896E67B663D7CF2">
    <w:name w:val="3D91575E86B847D9A896E67B663D7CF2"/>
    <w:rsid w:val="003F4E2B"/>
  </w:style>
  <w:style w:type="paragraph" w:customStyle="1" w:styleId="859BC4D9C258465B887102268265E090">
    <w:name w:val="859BC4D9C258465B887102268265E090"/>
    <w:rsid w:val="003F4E2B"/>
  </w:style>
  <w:style w:type="paragraph" w:customStyle="1" w:styleId="4D43F2E35F4246CAB1FAC154BAFC9D5C">
    <w:name w:val="4D43F2E35F4246CAB1FAC154BAFC9D5C"/>
    <w:rsid w:val="003F4E2B"/>
  </w:style>
  <w:style w:type="paragraph" w:customStyle="1" w:styleId="1CE5673F43BF4BC486180CE0989D4DA3">
    <w:name w:val="1CE5673F43BF4BC486180CE0989D4DA3"/>
    <w:rsid w:val="003F4E2B"/>
  </w:style>
  <w:style w:type="paragraph" w:customStyle="1" w:styleId="9AA4012EE1F04181B5FED1790DAD764A">
    <w:name w:val="9AA4012EE1F04181B5FED1790DAD764A"/>
    <w:rsid w:val="00CF33B7"/>
  </w:style>
  <w:style w:type="paragraph" w:customStyle="1" w:styleId="CC9999D5FDBE49DD9B0E7A6B5F96A219">
    <w:name w:val="CC9999D5FDBE49DD9B0E7A6B5F96A219"/>
    <w:rsid w:val="00CF33B7"/>
  </w:style>
  <w:style w:type="paragraph" w:customStyle="1" w:styleId="4DACAD48D84E417388E459319CB67FFC">
    <w:name w:val="4DACAD48D84E417388E459319CB67FFC"/>
    <w:rsid w:val="00CF33B7"/>
  </w:style>
  <w:style w:type="paragraph" w:customStyle="1" w:styleId="8DFD04F982564743B9FDC027744DE868">
    <w:name w:val="8DFD04F982564743B9FDC027744DE868"/>
    <w:rsid w:val="00234947"/>
  </w:style>
  <w:style w:type="paragraph" w:customStyle="1" w:styleId="49AF5FB9055B4CFABD1DD616852AF7BD">
    <w:name w:val="49AF5FB9055B4CFABD1DD616852AF7BD"/>
    <w:rsid w:val="00B15DD3"/>
    <w:rPr>
      <w:lang w:val="sk-SK" w:eastAsia="sk-SK"/>
    </w:rPr>
  </w:style>
  <w:style w:type="paragraph" w:customStyle="1" w:styleId="6D999A40F96D4D2288D83EC5FEA1CF0B">
    <w:name w:val="6D999A40F96D4D2288D83EC5FEA1CF0B"/>
    <w:rsid w:val="00B15DD3"/>
    <w:rPr>
      <w:lang w:val="sk-SK" w:eastAsia="sk-SK"/>
    </w:rPr>
  </w:style>
  <w:style w:type="paragraph" w:customStyle="1" w:styleId="19501F8E093C4A5695C09FC26E7007C2">
    <w:name w:val="19501F8E093C4A5695C09FC26E7007C2"/>
    <w:rsid w:val="00B15DD3"/>
    <w:rPr>
      <w:lang w:val="sk-SK" w:eastAsia="sk-SK"/>
    </w:rPr>
  </w:style>
  <w:style w:type="paragraph" w:customStyle="1" w:styleId="BB1A8AD57DA5442AA7C5CE644511A8FD">
    <w:name w:val="BB1A8AD57DA5442AA7C5CE644511A8FD"/>
    <w:rsid w:val="00B15DD3"/>
    <w:rPr>
      <w:lang w:val="sk-SK" w:eastAsia="sk-SK"/>
    </w:rPr>
  </w:style>
  <w:style w:type="paragraph" w:customStyle="1" w:styleId="40D25D5D4D214388B673D1F26F101B7D">
    <w:name w:val="40D25D5D4D214388B673D1F26F101B7D"/>
    <w:rPr>
      <w:lang w:val="sk-SK" w:eastAsia="sk-SK"/>
    </w:rPr>
  </w:style>
  <w:style w:type="paragraph" w:customStyle="1" w:styleId="988642E03DD8495296E3791DA6B3931C">
    <w:name w:val="988642E03DD8495296E3791DA6B3931C"/>
    <w:rPr>
      <w:lang w:val="sk-SK" w:eastAsia="sk-SK"/>
    </w:rPr>
  </w:style>
  <w:style w:type="paragraph" w:customStyle="1" w:styleId="5F15BD16E40A4B2596A9DDC9EDF7B7DF">
    <w:name w:val="5F15BD16E40A4B2596A9DDC9EDF7B7DF"/>
    <w:rPr>
      <w:lang w:val="sk-SK" w:eastAsia="sk-S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8E758E104E774F88434E0BDED21AC6" ma:contentTypeVersion="" ma:contentTypeDescription="Umožňuje vytvoriť nový dokument." ma:contentTypeScope="" ma:versionID="539b24b55d473b91c8d6709a0545dab8">
  <xsd:schema xmlns:xsd="http://www.w3.org/2001/XMLSchema" xmlns:xs="http://www.w3.org/2001/XMLSchema" xmlns:p="http://schemas.microsoft.com/office/2006/metadata/properties" xmlns:ns2="0f74c6a3-8b8b-4e52-bc3a-fa9070a9bc62" targetNamespace="http://schemas.microsoft.com/office/2006/metadata/properties" ma:root="true" ma:fieldsID="d62bae6f591101c3b6e7bd5fbc673293" ns2:_="">
    <xsd:import namespace="0f74c6a3-8b8b-4e52-bc3a-fa9070a9bc6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74c6a3-8b8b-4e52-bc3a-fa9070a9bc62"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f74c6a3-8b8b-4e52-bc3a-fa9070a9bc62">
      <UserInfo>
        <DisplayName>Martin Obuch</DisplayName>
        <AccountId>91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167E4-3678-4A24-802C-19833EB84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74c6a3-8b8b-4e52-bc3a-fa9070a9b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3EF2E3-9A73-45A0-873F-839D7A3A7D56}">
  <ds:schemaRefs>
    <ds:schemaRef ds:uri="http://schemas.microsoft.com/office/2006/metadata/properties"/>
    <ds:schemaRef ds:uri="http://schemas.microsoft.com/office/infopath/2007/PartnerControls"/>
    <ds:schemaRef ds:uri="0f74c6a3-8b8b-4e52-bc3a-fa9070a9bc62"/>
  </ds:schemaRefs>
</ds:datastoreItem>
</file>

<file path=customXml/itemProps3.xml><?xml version="1.0" encoding="utf-8"?>
<ds:datastoreItem xmlns:ds="http://schemas.openxmlformats.org/officeDocument/2006/customXml" ds:itemID="{97E33A9D-40E1-4903-A19A-324080EF00DB}">
  <ds:schemaRefs>
    <ds:schemaRef ds:uri="http://schemas.microsoft.com/sharepoint/v3/contenttype/forms"/>
  </ds:schemaRefs>
</ds:datastoreItem>
</file>

<file path=customXml/itemProps4.xml><?xml version="1.0" encoding="utf-8"?>
<ds:datastoreItem xmlns:ds="http://schemas.openxmlformats.org/officeDocument/2006/customXml" ds:itemID="{FE596C7A-DD87-439B-AC8A-CC7FA8FD6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3117</Words>
  <Characters>17768</Characters>
  <Application>Microsoft Office Word</Application>
  <DocSecurity>0</DocSecurity>
  <Lines>148</Lines>
  <Paragraphs>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20844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2018-04-12T09:56:00Z</dcterms:created>
  <dcterms:modified xsi:type="dcterms:W3CDTF">2018-04-12T09:56:00Z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0x0101004E8E758E104E774F88434E0BDED21AC6</vt:lpwstr>
  </property>
  <property fmtid="{D5CDD505-2E9C-101B-9397-08002B2CF9AE}" pid="3" name="SharedWithUsers">
    <vt:lpwstr>91;#Martin Obuch</vt:lpwstr>
  </property>
</Properties>
</file>